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94D" w:rsidRDefault="005F794D" w:rsidP="005F794D">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III</w:t>
        </w:r>
      </w:ins>
    </w:p>
    <w:p w:rsidR="00EA394A" w:rsidRPr="002A5A6A" w:rsidRDefault="00EA394A">
      <w:pPr>
        <w:rPr>
          <w:rFonts w:ascii="Times New Roman" w:hAnsi="Times New Roman" w:cs="Times New Roman"/>
          <w:b/>
          <w:bCs/>
          <w:sz w:val="20"/>
          <w:szCs w:val="20"/>
        </w:rPr>
      </w:pPr>
      <w:r w:rsidRPr="002A5A6A">
        <w:rPr>
          <w:rFonts w:ascii="Times New Roman" w:hAnsi="Times New Roman" w:cs="Times New Roman"/>
          <w:b/>
          <w:bCs/>
          <w:sz w:val="20"/>
          <w:szCs w:val="20"/>
        </w:rPr>
        <w:t>S.10.01</w:t>
      </w:r>
      <w:r w:rsidR="00EC5EA0" w:rsidRPr="002A5A6A">
        <w:rPr>
          <w:rFonts w:ascii="Times New Roman" w:hAnsi="Times New Roman" w:cs="Times New Roman"/>
          <w:b/>
          <w:bCs/>
          <w:sz w:val="20"/>
          <w:szCs w:val="20"/>
        </w:rPr>
        <w:t>.</w:t>
      </w:r>
      <w:r w:rsidRPr="002A5A6A">
        <w:rPr>
          <w:rFonts w:ascii="Times New Roman" w:hAnsi="Times New Roman" w:cs="Times New Roman"/>
          <w:b/>
          <w:bCs/>
          <w:sz w:val="20"/>
          <w:szCs w:val="20"/>
        </w:rPr>
        <w:t xml:space="preserve"> - Securities lending and repos</w:t>
      </w:r>
      <w:r w:rsidR="003B5ABA">
        <w:rPr>
          <w:rFonts w:ascii="Times New Roman" w:hAnsi="Times New Roman" w:cs="Times New Roman"/>
          <w:b/>
          <w:bCs/>
          <w:sz w:val="20"/>
          <w:szCs w:val="20"/>
        </w:rPr>
        <w:t xml:space="preserve"> (old Assets-D5</w:t>
      </w:r>
      <w:r w:rsidR="003B5ABA" w:rsidRPr="00783F53">
        <w:rPr>
          <w:rFonts w:ascii="Times New Roman" w:hAnsi="Times New Roman" w:cs="Times New Roman"/>
          <w:b/>
          <w:bCs/>
          <w:sz w:val="20"/>
          <w:szCs w:val="20"/>
        </w:rPr>
        <w:t>)</w:t>
      </w:r>
    </w:p>
    <w:p w:rsidR="00CB5BF9" w:rsidRPr="002A5A6A" w:rsidRDefault="00CB5BF9">
      <w:pPr>
        <w:rPr>
          <w:rFonts w:ascii="Times New Roman" w:hAnsi="Times New Roman" w:cs="Times New Roman"/>
          <w:b/>
          <w:bCs/>
          <w:sz w:val="20"/>
          <w:szCs w:val="20"/>
        </w:rPr>
      </w:pPr>
      <w:r w:rsidRPr="002A5A6A">
        <w:rPr>
          <w:rFonts w:ascii="Times New Roman" w:hAnsi="Times New Roman" w:cs="Times New Roman"/>
          <w:b/>
          <w:bCs/>
          <w:sz w:val="20"/>
          <w:szCs w:val="20"/>
        </w:rPr>
        <w:t xml:space="preserve">General </w:t>
      </w:r>
      <w:r w:rsidR="0048545D" w:rsidRPr="002A5A6A">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2A5A6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190073">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625E62" w:rsidRPr="0078177E" w:rsidRDefault="00296E1A" w:rsidP="002A5A6A">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This template contains </w:t>
      </w:r>
      <w:r w:rsidR="00736DE5" w:rsidRPr="001334B4">
        <w:rPr>
          <w:rFonts w:ascii="Times New Roman" w:hAnsi="Times New Roman" w:cs="Times New Roman"/>
          <w:sz w:val="20"/>
          <w:szCs w:val="20"/>
        </w:rPr>
        <w:t xml:space="preserve">an item-by-item list of </w:t>
      </w:r>
      <w:r w:rsidRPr="002A5A6A">
        <w:rPr>
          <w:rFonts w:ascii="Times New Roman" w:hAnsi="Times New Roman" w:cs="Times New Roman"/>
          <w:bCs/>
          <w:sz w:val="20"/>
          <w:szCs w:val="20"/>
        </w:rPr>
        <w:t>s</w:t>
      </w:r>
      <w:r w:rsidR="00CB5BF9" w:rsidRPr="002A5A6A">
        <w:rPr>
          <w:rFonts w:ascii="Times New Roman" w:hAnsi="Times New Roman" w:cs="Times New Roman"/>
          <w:bCs/>
          <w:sz w:val="20"/>
          <w:szCs w:val="20"/>
        </w:rPr>
        <w:t>ecurities lending transactions and repurchase agreements</w:t>
      </w:r>
      <w:r w:rsidR="00647955" w:rsidRPr="002A5A6A">
        <w:rPr>
          <w:rFonts w:ascii="Times New Roman" w:hAnsi="Times New Roman" w:cs="Times New Roman"/>
          <w:bCs/>
          <w:sz w:val="20"/>
          <w:szCs w:val="20"/>
        </w:rPr>
        <w:t xml:space="preserve"> (buyer and seller)</w:t>
      </w:r>
      <w:r w:rsidRPr="002A5A6A">
        <w:rPr>
          <w:rFonts w:ascii="Times New Roman" w:hAnsi="Times New Roman" w:cs="Times New Roman"/>
          <w:bCs/>
          <w:sz w:val="20"/>
          <w:szCs w:val="20"/>
        </w:rPr>
        <w:t xml:space="preserve"> </w:t>
      </w:r>
      <w:r w:rsidR="002C726B" w:rsidRPr="002A5A6A">
        <w:rPr>
          <w:rFonts w:ascii="Times New Roman" w:hAnsi="Times New Roman" w:cs="Times New Roman"/>
          <w:bCs/>
          <w:sz w:val="20"/>
          <w:szCs w:val="20"/>
        </w:rPr>
        <w:t>contract</w:t>
      </w:r>
      <w:r w:rsidR="00200C70" w:rsidRPr="002A5A6A">
        <w:rPr>
          <w:rFonts w:ascii="Times New Roman" w:hAnsi="Times New Roman" w:cs="Times New Roman"/>
          <w:bCs/>
          <w:sz w:val="20"/>
          <w:szCs w:val="20"/>
        </w:rPr>
        <w:t>s</w:t>
      </w:r>
      <w:r w:rsidR="00AF776C" w:rsidRPr="002A5A6A">
        <w:rPr>
          <w:rFonts w:ascii="Times New Roman" w:hAnsi="Times New Roman" w:cs="Times New Roman"/>
          <w:bCs/>
          <w:sz w:val="20"/>
          <w:szCs w:val="20"/>
        </w:rPr>
        <w:t xml:space="preserve">, </w:t>
      </w:r>
      <w:r w:rsidR="00AF776C" w:rsidRPr="005A59D6">
        <w:rPr>
          <w:rFonts w:ascii="Times New Roman" w:hAnsi="Times New Roman" w:cs="Times New Roman"/>
          <w:bCs/>
          <w:sz w:val="20"/>
          <w:szCs w:val="20"/>
        </w:rPr>
        <w:t xml:space="preserve">which includes also the liquidity swaps referred to in article </w:t>
      </w:r>
      <w:r w:rsidR="00625E62" w:rsidRPr="005A59D6">
        <w:rPr>
          <w:rFonts w:ascii="Times New Roman" w:hAnsi="Times New Roman" w:cs="Times New Roman"/>
          <w:bCs/>
          <w:sz w:val="20"/>
          <w:szCs w:val="20"/>
        </w:rPr>
        <w:t xml:space="preserve">309 </w:t>
      </w:r>
      <w:r w:rsidR="00AF776C" w:rsidRPr="005A59D6">
        <w:rPr>
          <w:rFonts w:ascii="Times New Roman" w:hAnsi="Times New Roman" w:cs="Times New Roman"/>
          <w:bCs/>
          <w:sz w:val="20"/>
          <w:szCs w:val="20"/>
        </w:rPr>
        <w:t>(</w:t>
      </w:r>
      <w:r w:rsidR="00C50B1D" w:rsidRPr="005A59D6">
        <w:rPr>
          <w:rFonts w:ascii="Times New Roman" w:hAnsi="Times New Roman" w:cs="Times New Roman"/>
          <w:bCs/>
          <w:sz w:val="20"/>
          <w:szCs w:val="20"/>
        </w:rPr>
        <w:t>2</w:t>
      </w:r>
      <w:r w:rsidR="00AF776C" w:rsidRPr="005A59D6">
        <w:rPr>
          <w:rFonts w:ascii="Times New Roman" w:hAnsi="Times New Roman" w:cs="Times New Roman"/>
          <w:bCs/>
          <w:sz w:val="20"/>
          <w:szCs w:val="20"/>
        </w:rPr>
        <w:t xml:space="preserve">)(f) </w:t>
      </w:r>
      <w:r w:rsidR="0078177E" w:rsidRPr="00121DDA">
        <w:rPr>
          <w:rFonts w:ascii="Times New Roman" w:hAnsi="Times New Roman" w:cs="Times New Roman"/>
          <w:bCs/>
          <w:sz w:val="20"/>
          <w:szCs w:val="20"/>
        </w:rPr>
        <w:t xml:space="preserve">of </w:t>
      </w:r>
      <w:ins w:id="2" w:author="Author">
        <w:r w:rsidR="007E7F02" w:rsidRPr="00121DDA">
          <w:rPr>
            <w:rFonts w:ascii="Times New Roman" w:eastAsia="Times New Roman" w:hAnsi="Times New Roman" w:cs="Times New Roman"/>
            <w:sz w:val="20"/>
            <w:szCs w:val="20"/>
            <w:lang w:eastAsia="es-ES"/>
          </w:rPr>
          <w:t xml:space="preserve">the </w:t>
        </w:r>
        <w:del w:id="3" w:author="Author">
          <w:r w:rsidR="007E7F02" w:rsidRPr="00082747" w:rsidDel="005A59D6">
            <w:rPr>
              <w:rFonts w:ascii="Times New Roman" w:eastAsia="Times New Roman" w:hAnsi="Times New Roman" w:cs="Times New Roman"/>
              <w:sz w:val="20"/>
              <w:szCs w:val="20"/>
              <w:lang w:eastAsia="es-ES"/>
              <w:rPrChange w:id="4" w:author="Author">
                <w:rPr>
                  <w:rFonts w:ascii="Times New Roman" w:eastAsia="Times New Roman" w:hAnsi="Times New Roman" w:cs="Times New Roman"/>
                  <w:sz w:val="20"/>
                  <w:szCs w:val="20"/>
                  <w:highlight w:val="yellow"/>
                  <w:lang w:eastAsia="es-ES"/>
                </w:rPr>
              </w:rPrChange>
            </w:rPr>
            <w:delText xml:space="preserve">Commission </w:delText>
          </w:r>
        </w:del>
        <w:r w:rsidR="007E7F02" w:rsidRPr="00082747">
          <w:rPr>
            <w:rFonts w:ascii="Times New Roman" w:eastAsia="Times New Roman" w:hAnsi="Times New Roman" w:cs="Times New Roman"/>
            <w:sz w:val="20"/>
            <w:szCs w:val="20"/>
            <w:lang w:eastAsia="es-ES"/>
            <w:rPrChange w:id="5" w:author="Author">
              <w:rPr>
                <w:rFonts w:ascii="Times New Roman" w:eastAsia="Times New Roman" w:hAnsi="Times New Roman" w:cs="Times New Roman"/>
                <w:sz w:val="20"/>
                <w:szCs w:val="20"/>
                <w:highlight w:val="yellow"/>
                <w:lang w:eastAsia="es-ES"/>
              </w:rPr>
            </w:rPrChange>
          </w:rPr>
          <w:t>Delegated Regulation 2015/35</w:t>
        </w:r>
      </w:ins>
      <w:del w:id="6" w:author="Author">
        <w:r w:rsidR="0078177E" w:rsidRPr="005A59D6" w:rsidDel="007E7F02">
          <w:rPr>
            <w:rFonts w:ascii="Times New Roman" w:hAnsi="Times New Roman" w:cs="Times New Roman"/>
            <w:bCs/>
            <w:sz w:val="20"/>
            <w:szCs w:val="20"/>
          </w:rPr>
          <w:delText>Implementing measures</w:delText>
        </w:r>
      </w:del>
      <w:ins w:id="7" w:author="Author">
        <w:r w:rsidR="005A59D6">
          <w:rPr>
            <w:rFonts w:ascii="Times New Roman" w:hAnsi="Times New Roman" w:cs="Times New Roman"/>
            <w:bCs/>
            <w:sz w:val="20"/>
            <w:szCs w:val="20"/>
          </w:rPr>
          <w:t>.</w:t>
        </w:r>
      </w:ins>
      <w:del w:id="8" w:author="Author">
        <w:r w:rsidR="000054EF" w:rsidRPr="005A59D6" w:rsidDel="005A59D6">
          <w:rPr>
            <w:rFonts w:ascii="Times New Roman" w:hAnsi="Times New Roman" w:cs="Times New Roman"/>
            <w:bCs/>
            <w:sz w:val="20"/>
            <w:szCs w:val="20"/>
          </w:rPr>
          <w:delText>.</w:delText>
        </w:r>
      </w:del>
    </w:p>
    <w:p w:rsidR="002C726B" w:rsidRPr="0078177E" w:rsidRDefault="00B47FDC" w:rsidP="002A5A6A">
      <w:pPr>
        <w:jc w:val="both"/>
        <w:rPr>
          <w:rFonts w:ascii="Times New Roman" w:hAnsi="Times New Roman" w:cs="Times New Roman"/>
          <w:bCs/>
          <w:sz w:val="20"/>
          <w:szCs w:val="20"/>
        </w:rPr>
      </w:pPr>
      <w:r w:rsidRPr="0078177E">
        <w:rPr>
          <w:rFonts w:ascii="Times New Roman" w:hAnsi="Times New Roman" w:cs="Times New Roman"/>
          <w:bCs/>
          <w:sz w:val="20"/>
          <w:szCs w:val="20"/>
        </w:rPr>
        <w:t xml:space="preserve">It shall be reported </w:t>
      </w:r>
      <w:r w:rsidR="00625E62" w:rsidRPr="0078177E">
        <w:rPr>
          <w:rFonts w:ascii="Times New Roman" w:hAnsi="Times New Roman" w:cs="Times New Roman"/>
          <w:bCs/>
          <w:sz w:val="20"/>
          <w:szCs w:val="20"/>
        </w:rPr>
        <w:t xml:space="preserve">only </w:t>
      </w:r>
      <w:r w:rsidR="00524030" w:rsidRPr="0078177E">
        <w:rPr>
          <w:rFonts w:ascii="Times New Roman" w:hAnsi="Times New Roman" w:cs="Times New Roman"/>
          <w:bCs/>
          <w:sz w:val="20"/>
          <w:szCs w:val="20"/>
        </w:rPr>
        <w:t xml:space="preserve">when </w:t>
      </w:r>
      <w:r w:rsidR="00625E62" w:rsidRPr="0078177E">
        <w:rPr>
          <w:rFonts w:ascii="Times New Roman" w:hAnsi="Times New Roman" w:cs="Times New Roman"/>
          <w:bCs/>
          <w:sz w:val="20"/>
          <w:szCs w:val="20"/>
        </w:rPr>
        <w:t xml:space="preserve">the value of </w:t>
      </w:r>
      <w:r w:rsidR="00AE471C" w:rsidRPr="0078177E">
        <w:rPr>
          <w:rFonts w:ascii="Times New Roman" w:hAnsi="Times New Roman" w:cs="Times New Roman"/>
          <w:bCs/>
          <w:sz w:val="20"/>
          <w:szCs w:val="20"/>
        </w:rPr>
        <w:t xml:space="preserve">the underlying </w:t>
      </w:r>
      <w:r w:rsidR="00E15063" w:rsidRPr="0078177E">
        <w:rPr>
          <w:rFonts w:ascii="Times New Roman" w:hAnsi="Times New Roman" w:cs="Times New Roman"/>
          <w:bCs/>
          <w:sz w:val="20"/>
          <w:szCs w:val="20"/>
        </w:rPr>
        <w:t>securities</w:t>
      </w:r>
      <w:r w:rsidR="00AE471C" w:rsidRPr="0078177E">
        <w:rPr>
          <w:rFonts w:ascii="Times New Roman" w:hAnsi="Times New Roman" w:cs="Times New Roman"/>
          <w:bCs/>
          <w:sz w:val="20"/>
          <w:szCs w:val="20"/>
        </w:rPr>
        <w:t xml:space="preserve"> on and off balance sheet</w:t>
      </w:r>
      <w:r w:rsidR="00E15063" w:rsidRPr="0078177E">
        <w:rPr>
          <w:rFonts w:ascii="Times New Roman" w:hAnsi="Times New Roman" w:cs="Times New Roman"/>
          <w:bCs/>
          <w:sz w:val="20"/>
          <w:szCs w:val="20"/>
        </w:rPr>
        <w:t xml:space="preserve"> </w:t>
      </w:r>
      <w:r w:rsidR="00AE471C" w:rsidRPr="0078177E">
        <w:rPr>
          <w:rFonts w:ascii="Times New Roman" w:hAnsi="Times New Roman" w:cs="Times New Roman"/>
          <w:bCs/>
          <w:sz w:val="20"/>
          <w:szCs w:val="20"/>
        </w:rPr>
        <w:t xml:space="preserve">involved in </w:t>
      </w:r>
      <w:r w:rsidR="00E15063" w:rsidRPr="0078177E">
        <w:rPr>
          <w:rFonts w:ascii="Times New Roman" w:hAnsi="Times New Roman" w:cs="Times New Roman"/>
          <w:bCs/>
          <w:sz w:val="20"/>
          <w:szCs w:val="20"/>
        </w:rPr>
        <w:t xml:space="preserve"> lending </w:t>
      </w:r>
      <w:r w:rsidR="00AE471C" w:rsidRPr="0078177E">
        <w:rPr>
          <w:rFonts w:ascii="Times New Roman" w:hAnsi="Times New Roman" w:cs="Times New Roman"/>
          <w:bCs/>
          <w:sz w:val="20"/>
          <w:szCs w:val="20"/>
        </w:rPr>
        <w:t xml:space="preserve">or repurchase agreements, </w:t>
      </w:r>
      <w:r w:rsidR="00625E62" w:rsidRPr="0078177E">
        <w:rPr>
          <w:rFonts w:ascii="Times New Roman" w:hAnsi="Times New Roman" w:cs="Times New Roman"/>
          <w:bCs/>
          <w:sz w:val="20"/>
          <w:szCs w:val="20"/>
        </w:rPr>
        <w:t>with maturity date falling after the reporting reference date represent more than 5% of the total investments as reported in C0010/R0070 and C0010/</w:t>
      </w:r>
      <w:del w:id="9" w:author="Author">
        <w:r w:rsidR="00625E62" w:rsidRPr="0078177E" w:rsidDel="00785F6F">
          <w:rPr>
            <w:rFonts w:ascii="Times New Roman" w:hAnsi="Times New Roman" w:cs="Times New Roman"/>
            <w:bCs/>
            <w:sz w:val="20"/>
            <w:szCs w:val="20"/>
          </w:rPr>
          <w:delText>R</w:delText>
        </w:r>
      </w:del>
      <w:r w:rsidR="00625E62" w:rsidRPr="0078177E">
        <w:rPr>
          <w:rFonts w:ascii="Times New Roman" w:hAnsi="Times New Roman" w:cs="Times New Roman"/>
          <w:bCs/>
          <w:sz w:val="20"/>
          <w:szCs w:val="20"/>
        </w:rPr>
        <w:t xml:space="preserve">C0220 of </w:t>
      </w:r>
      <w:ins w:id="10" w:author="Author">
        <w:r w:rsidR="00121DDA">
          <w:rPr>
            <w:rFonts w:ascii="Times New Roman" w:hAnsi="Times New Roman" w:cs="Times New Roman"/>
            <w:bCs/>
            <w:sz w:val="20"/>
            <w:szCs w:val="20"/>
          </w:rPr>
          <w:t xml:space="preserve">template </w:t>
        </w:r>
      </w:ins>
      <w:r w:rsidR="00625E62" w:rsidRPr="0078177E">
        <w:rPr>
          <w:rFonts w:ascii="Times New Roman" w:hAnsi="Times New Roman" w:cs="Times New Roman"/>
          <w:bCs/>
          <w:sz w:val="20"/>
          <w:szCs w:val="20"/>
        </w:rPr>
        <w:t>S.02.01</w:t>
      </w:r>
      <w:r w:rsidR="00524030" w:rsidRPr="0078177E">
        <w:rPr>
          <w:rFonts w:ascii="Times New Roman" w:hAnsi="Times New Roman" w:cs="Times New Roman"/>
          <w:bCs/>
          <w:sz w:val="20"/>
          <w:szCs w:val="20"/>
        </w:rPr>
        <w:t>.</w:t>
      </w:r>
      <w:ins w:id="11" w:author="Author">
        <w:r w:rsidR="00B053A8">
          <w:rPr>
            <w:rFonts w:ascii="Times New Roman" w:hAnsi="Times New Roman" w:cs="Times New Roman"/>
            <w:bCs/>
            <w:sz w:val="20"/>
            <w:szCs w:val="20"/>
          </w:rPr>
          <w:t xml:space="preserve"> </w:t>
        </w:r>
        <w:proofErr w:type="gramStart"/>
        <w:r w:rsidR="00B053A8" w:rsidRPr="00390CE1">
          <w:rPr>
            <w:rFonts w:ascii="Times New Roman" w:hAnsi="Times New Roman" w:cs="Times New Roman"/>
            <w:bCs/>
            <w:sz w:val="20"/>
            <w:szCs w:val="20"/>
          </w:rPr>
          <w:t>when</w:t>
        </w:r>
        <w:proofErr w:type="gramEnd"/>
        <w:r w:rsidR="00B053A8" w:rsidRPr="00390CE1">
          <w:rPr>
            <w:rFonts w:ascii="Times New Roman" w:hAnsi="Times New Roman" w:cs="Times New Roman"/>
            <w:bCs/>
            <w:sz w:val="20"/>
            <w:szCs w:val="20"/>
          </w:rPr>
          <w:t xml:space="preserve">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r w:rsidR="00B053A8">
          <w:rPr>
            <w:rFonts w:ascii="Times New Roman" w:hAnsi="Times New Roman" w:cs="Times New Roman"/>
            <w:bCs/>
            <w:sz w:val="20"/>
            <w:szCs w:val="20"/>
          </w:rPr>
          <w:t>.</w:t>
        </w:r>
      </w:ins>
      <w:bookmarkStart w:id="12" w:name="_GoBack"/>
      <w:bookmarkEnd w:id="12"/>
    </w:p>
    <w:p w:rsidR="00F3656C" w:rsidRPr="002A5A6A" w:rsidRDefault="00F3656C" w:rsidP="002A5A6A">
      <w:pPr>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All contracts that are on the balance sheet or off balance sheet shall be reported.</w:t>
      </w:r>
      <w:r w:rsidR="00314405" w:rsidRPr="0078177E">
        <w:rPr>
          <w:rFonts w:ascii="Times New Roman" w:hAnsi="Times New Roman" w:cs="Times New Roman"/>
          <w:sz w:val="20"/>
          <w:szCs w:val="20"/>
          <w:lang w:val="en-US"/>
        </w:rPr>
        <w:t xml:space="preserve"> The information shall include</w:t>
      </w:r>
      <w:r w:rsidR="00314405" w:rsidRPr="002A5A6A">
        <w:rPr>
          <w:rFonts w:ascii="Times New Roman" w:hAnsi="Times New Roman" w:cs="Times New Roman"/>
          <w:sz w:val="20"/>
          <w:szCs w:val="20"/>
          <w:lang w:val="en-US"/>
        </w:rPr>
        <w:t xml:space="preserv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Default="00296E1A" w:rsidP="002A5A6A">
      <w:pPr>
        <w:jc w:val="both"/>
        <w:rPr>
          <w:ins w:id="13" w:author="Author"/>
          <w:rFonts w:ascii="Times New Roman" w:hAnsi="Times New Roman" w:cs="Times New Roman"/>
          <w:sz w:val="20"/>
          <w:szCs w:val="20"/>
        </w:rPr>
      </w:pPr>
      <w:r w:rsidRPr="002A5A6A">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851E35" w:rsidRPr="002A5A6A" w:rsidRDefault="00851E35" w:rsidP="002A5A6A">
      <w:pPr>
        <w:jc w:val="both"/>
        <w:rPr>
          <w:rFonts w:ascii="Times New Roman" w:hAnsi="Times New Roman" w:cs="Times New Roman"/>
          <w:sz w:val="20"/>
          <w:szCs w:val="20"/>
        </w:rPr>
      </w:pPr>
      <w:ins w:id="14" w:author="Author">
        <w:r>
          <w:rPr>
            <w:rFonts w:ascii="Times New Roman" w:hAnsi="Times New Roman" w:cs="Times New Roman"/>
            <w:sz w:val="20"/>
            <w:szCs w:val="20"/>
          </w:rPr>
          <w:t>Items shall be reported with positive values unless otherwise stated in the respective instructions.</w:t>
        </w:r>
      </w:ins>
    </w:p>
    <w:p w:rsidR="00736DE5" w:rsidRPr="001334B4" w:rsidRDefault="002C726B" w:rsidP="00736DE5">
      <w:pPr>
        <w:jc w:val="both"/>
        <w:rPr>
          <w:rFonts w:ascii="Times New Roman" w:hAnsi="Times New Roman" w:cs="Times New Roman"/>
          <w:sz w:val="20"/>
          <w:szCs w:val="20"/>
        </w:rPr>
      </w:pPr>
      <w:r w:rsidRPr="002A5A6A">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2A5A6A">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w:t>
      </w:r>
      <w:del w:id="15" w:author="Author">
        <w:r w:rsidR="00736DE5" w:rsidRPr="000054EF" w:rsidDel="00121DDA">
          <w:rPr>
            <w:rFonts w:ascii="Times New Roman" w:hAnsi="Times New Roman" w:cs="Times New Roman"/>
            <w:bCs/>
            <w:sz w:val="20"/>
            <w:szCs w:val="20"/>
          </w:rPr>
          <w:delText>II</w:delText>
        </w:r>
      </w:del>
      <w:ins w:id="16" w:author="Author">
        <w:r w:rsidR="00121DDA">
          <w:rPr>
            <w:rFonts w:ascii="Times New Roman" w:hAnsi="Times New Roman" w:cs="Times New Roman"/>
            <w:bCs/>
            <w:sz w:val="20"/>
            <w:szCs w:val="20"/>
          </w:rPr>
          <w:t>V</w:t>
        </w:r>
      </w:ins>
      <w:r w:rsidRPr="002A5A6A">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2A5A6A">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2A5A6A">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2A5A6A">
        <w:rPr>
          <w:rFonts w:ascii="Times New Roman" w:hAnsi="Times New Roman" w:cs="Times New Roman"/>
          <w:sz w:val="20"/>
          <w:szCs w:val="20"/>
        </w:rPr>
        <w:t xml:space="preserve">Annex </w:t>
      </w:r>
      <w:del w:id="17" w:author="Author">
        <w:r w:rsidR="00736DE5" w:rsidRPr="002A5A6A" w:rsidDel="00121DDA">
          <w:rPr>
            <w:rFonts w:ascii="Times New Roman" w:hAnsi="Times New Roman" w:cs="Times New Roman"/>
            <w:sz w:val="20"/>
            <w:szCs w:val="20"/>
          </w:rPr>
          <w:delText>I</w:delText>
        </w:r>
      </w:del>
      <w:r w:rsidR="00736DE5" w:rsidRPr="002A5A6A">
        <w:rPr>
          <w:rFonts w:ascii="Times New Roman" w:hAnsi="Times New Roman" w:cs="Times New Roman"/>
          <w:sz w:val="20"/>
          <w:szCs w:val="20"/>
        </w:rPr>
        <w:t xml:space="preserve">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2A5A6A">
        <w:rPr>
          <w:rFonts w:ascii="Times New Roman" w:hAnsi="Times New Roman" w:cs="Times New Roman"/>
          <w:sz w:val="20"/>
          <w:szCs w:val="20"/>
        </w:rPr>
        <w:t>of this Regulation.</w:t>
      </w:r>
    </w:p>
    <w:p w:rsidR="00F3656C" w:rsidRDefault="00F3656C" w:rsidP="00F3656C">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3F4CB2">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sidRPr="00082747">
        <w:rPr>
          <w:rFonts w:ascii="Times New Roman" w:hAnsi="Times New Roman" w:cs="Times New Roman"/>
          <w:sz w:val="20"/>
          <w:szCs w:val="20"/>
          <w:lang w:val="en-US"/>
          <w:rPrChange w:id="18" w:author="Author">
            <w:rPr>
              <w:rFonts w:ascii="Times New Roman" w:hAnsi="Times New Roman" w:cs="Times New Roman"/>
              <w:sz w:val="20"/>
              <w:szCs w:val="20"/>
              <w:u w:val="single"/>
              <w:lang w:val="en-US"/>
            </w:rPr>
          </w:rPrChange>
        </w:rPr>
        <w:t>Where method 1 is used exclusively</w:t>
      </w:r>
      <w:r w:rsidRPr="003F4CB2">
        <w:rPr>
          <w:rFonts w:ascii="Times New Roman" w:hAnsi="Times New Roman" w:cs="Times New Roman"/>
          <w:sz w:val="20"/>
          <w:szCs w:val="20"/>
          <w:lang w:val="en-US"/>
        </w:rPr>
        <w:t xml:space="preserve">, the reporting shall reflect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The report shall be made as follows:</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ins w:id="19" w:author="Autho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20" w:author="Author">
        <w:r w:rsidR="005A59D6">
          <w:rPr>
            <w:rFonts w:ascii="Times New Roman" w:hAnsi="Times New Roman" w:cs="Times New Roman"/>
            <w:sz w:val="20"/>
            <w:szCs w:val="20"/>
          </w:rPr>
          <w:t xml:space="preserve">directly (i.e. not on a look-through basis) </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 xml:space="preserve">repurchase </w:t>
      </w:r>
      <w:r w:rsidRPr="0078177E">
        <w:rPr>
          <w:rFonts w:ascii="Times New Roman" w:hAnsi="Times New Roman" w:cs="Times New Roman"/>
          <w:bCs/>
          <w:sz w:val="20"/>
          <w:szCs w:val="20"/>
        </w:rPr>
        <w:t>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w:t>
      </w:r>
      <w:ins w:id="21" w:author="Author">
        <w:r w:rsidR="005A59D6">
          <w:rPr>
            <w:rFonts w:ascii="Times New Roman" w:hAnsi="Times New Roman" w:cs="Times New Roman"/>
            <w:sz w:val="20"/>
            <w:szCs w:val="20"/>
          </w:rPr>
          <w:t xml:space="preserve">directly (i.e. not on a look-through basis) </w:t>
        </w:r>
      </w:ins>
      <w:r w:rsidRPr="0078177E">
        <w:rPr>
          <w:rFonts w:ascii="Times New Roman" w:hAnsi="Times New Roman" w:cs="Times New Roman"/>
          <w:sz w:val="20"/>
          <w:szCs w:val="20"/>
          <w:lang w:val="en-US"/>
        </w:rPr>
        <w:t xml:space="preserve">by undertakings consolidated in accordance with Article 335 a-b-c </w:t>
      </w:r>
      <w:r w:rsidR="0078177E" w:rsidRPr="0078177E">
        <w:rPr>
          <w:rFonts w:ascii="Times New Roman" w:hAnsi="Times New Roman" w:cs="Times New Roman"/>
          <w:sz w:val="20"/>
          <w:szCs w:val="20"/>
          <w:lang w:val="en-US"/>
        </w:rPr>
        <w:t xml:space="preserve">of </w:t>
      </w:r>
      <w:ins w:id="22" w:author="Author">
        <w:r w:rsidR="00121DDA" w:rsidRPr="00487526">
          <w:rPr>
            <w:rFonts w:ascii="Times New Roman" w:eastAsia="Times New Roman" w:hAnsi="Times New Roman" w:cs="Times New Roman"/>
            <w:sz w:val="20"/>
            <w:szCs w:val="20"/>
            <w:lang w:eastAsia="es-ES"/>
          </w:rPr>
          <w:t>Delegated Regulation 2015/35</w:t>
        </w:r>
        <w:r w:rsidR="00121DDA">
          <w:rPr>
            <w:rFonts w:ascii="Times New Roman" w:eastAsia="Times New Roman" w:hAnsi="Times New Roman" w:cs="Times New Roman"/>
            <w:sz w:val="20"/>
            <w:szCs w:val="20"/>
            <w:lang w:eastAsia="es-ES"/>
          </w:rPr>
          <w:t xml:space="preserve"> </w:t>
        </w:r>
      </w:ins>
      <w:del w:id="23" w:author="Author">
        <w:r w:rsidR="0078177E" w:rsidRPr="0078177E" w:rsidDel="00121DDA">
          <w:rPr>
            <w:rFonts w:ascii="Times New Roman" w:hAnsi="Times New Roman" w:cs="Times New Roman"/>
            <w:sz w:val="20"/>
            <w:szCs w:val="20"/>
            <w:lang w:val="en-US"/>
          </w:rPr>
          <w:delText>Implementing</w:delText>
        </w:r>
        <w:r w:rsidR="0078177E" w:rsidRPr="00F51E7A" w:rsidDel="00121DDA">
          <w:rPr>
            <w:rFonts w:ascii="Times New Roman" w:hAnsi="Times New Roman" w:cs="Times New Roman"/>
            <w:sz w:val="20"/>
            <w:szCs w:val="20"/>
            <w:lang w:val="en-US"/>
          </w:rPr>
          <w:delText xml:space="preserve"> measures</w:delText>
        </w:r>
        <w:r w:rsidDel="00121DDA">
          <w:rPr>
            <w:rFonts w:ascii="Times New Roman" w:hAnsi="Times New Roman" w:cs="Times New Roman"/>
            <w:sz w:val="20"/>
            <w:szCs w:val="20"/>
            <w:lang w:val="en-US"/>
          </w:rPr>
          <w:delText xml:space="preserve"> </w:delText>
        </w:r>
      </w:del>
      <w:r>
        <w:rPr>
          <w:rFonts w:ascii="Times New Roman" w:hAnsi="Times New Roman" w:cs="Times New Roman"/>
          <w:sz w:val="20"/>
          <w:szCs w:val="20"/>
          <w:lang w:val="en-US"/>
        </w:rPr>
        <w:t>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 </w:t>
      </w:r>
    </w:p>
    <w:p w:rsidR="003360F1" w:rsidRPr="00082747"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Change w:id="24" w:author="Author">
            <w:rPr>
              <w:rFonts w:ascii="Times New Roman" w:hAnsi="Times New Roman" w:cs="Times New Roman"/>
              <w:sz w:val="20"/>
              <w:szCs w:val="20"/>
              <w:u w:val="single"/>
              <w:lang w:val="en-US"/>
            </w:rPr>
          </w:rPrChange>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other related undertakings </w:t>
      </w:r>
      <w:r w:rsidRPr="00082747">
        <w:rPr>
          <w:rFonts w:ascii="Times New Roman" w:hAnsi="Times New Roman" w:cs="Times New Roman"/>
          <w:sz w:val="20"/>
          <w:szCs w:val="20"/>
          <w:lang w:val="en-US"/>
          <w:rPrChange w:id="25" w:author="Author">
            <w:rPr>
              <w:rFonts w:ascii="Times New Roman" w:hAnsi="Times New Roman" w:cs="Times New Roman"/>
              <w:sz w:val="20"/>
              <w:szCs w:val="20"/>
              <w:u w:val="single"/>
              <w:lang w:val="en-US"/>
            </w:rPr>
          </w:rPrChange>
        </w:rPr>
        <w:t>shall not be included.</w:t>
      </w:r>
    </w:p>
    <w:p w:rsidR="003360F1" w:rsidRPr="003F4CB2" w:rsidRDefault="003360F1" w:rsidP="002A5A6A">
      <w:pPr>
        <w:snapToGrid w:val="0"/>
        <w:spacing w:after="0"/>
        <w:jc w:val="both"/>
        <w:rPr>
          <w:rFonts w:ascii="Times New Roman" w:hAnsi="Times New Roman" w:cs="Times New Roman"/>
          <w:sz w:val="20"/>
          <w:szCs w:val="20"/>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r w:rsidRPr="00082747">
        <w:rPr>
          <w:rFonts w:ascii="Times New Roman" w:hAnsi="Times New Roman" w:cs="Times New Roman"/>
          <w:sz w:val="20"/>
          <w:szCs w:val="20"/>
          <w:lang w:val="en-US"/>
          <w:rPrChange w:id="26" w:author="Author">
            <w:rPr>
              <w:rFonts w:ascii="Times New Roman" w:hAnsi="Times New Roman" w:cs="Times New Roman"/>
              <w:sz w:val="20"/>
              <w:szCs w:val="20"/>
              <w:u w:val="single"/>
              <w:lang w:val="en-US"/>
            </w:rPr>
          </w:rPrChange>
        </w:rPr>
        <w:lastRenderedPageBreak/>
        <w:t>Where method 2 is used exclusively</w:t>
      </w:r>
      <w:r w:rsidRPr="003F4CB2">
        <w:rPr>
          <w:rFonts w:ascii="Times New Roman" w:hAnsi="Times New Roman" w:cs="Times New Roman"/>
          <w:sz w:val="20"/>
          <w:szCs w:val="20"/>
          <w:lang w:val="en-US"/>
        </w:rPr>
        <w:t xml:space="preserve">, the report shall include the detailed list of the repos and </w:t>
      </w:r>
      <w:r w:rsidRPr="003F4CB2">
        <w:rPr>
          <w:rFonts w:ascii="Times New Roman" w:hAnsi="Times New Roman" w:cs="Times New Roman"/>
          <w:sz w:val="20"/>
          <w:szCs w:val="20"/>
        </w:rPr>
        <w:t xml:space="preserve">securities lending contracts </w:t>
      </w:r>
      <w:r w:rsidRPr="003F4CB2">
        <w:rPr>
          <w:rFonts w:ascii="Times New Roman" w:hAnsi="Times New Roman" w:cs="Times New Roman"/>
          <w:sz w:val="20"/>
          <w:szCs w:val="20"/>
          <w:lang w:val="en-US"/>
        </w:rPr>
        <w:t>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subsidiaries, regardless of the proportional share used. The 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ins w:id="27" w:author="Autho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28" w:author="Author">
        <w:r w:rsidR="005A59D6">
          <w:rPr>
            <w:rFonts w:ascii="Times New Roman" w:hAnsi="Times New Roman" w:cs="Times New Roman"/>
            <w:sz w:val="20"/>
            <w:szCs w:val="20"/>
          </w:rPr>
          <w:t xml:space="preserve">directly (i.e. not on a look-through basis) </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29" w:author="Author">
        <w:r w:rsidR="005A59D6">
          <w:rPr>
            <w:rFonts w:ascii="Times New Roman" w:hAnsi="Times New Roman" w:cs="Times New Roman"/>
            <w:sz w:val="20"/>
            <w:szCs w:val="20"/>
          </w:rPr>
          <w:t xml:space="preserve">directly (i.e. not on a look-through basis) </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082747">
        <w:rPr>
          <w:rFonts w:ascii="Times New Roman" w:hAnsi="Times New Roman" w:cs="Times New Roman"/>
          <w:sz w:val="20"/>
          <w:szCs w:val="20"/>
          <w:lang w:val="en-US"/>
          <w:rPrChange w:id="30" w:author="Author">
            <w:rPr>
              <w:rFonts w:ascii="Times New Roman" w:hAnsi="Times New Roman" w:cs="Times New Roman"/>
              <w:sz w:val="20"/>
              <w:szCs w:val="20"/>
              <w:u w:val="single"/>
              <w:lang w:val="en-US"/>
            </w:rPr>
          </w:rPrChange>
        </w:rPr>
        <w:t>other related undertakings</w:t>
      </w:r>
      <w:r w:rsidRPr="003F4CB2">
        <w:rPr>
          <w:rFonts w:ascii="Times New Roman" w:hAnsi="Times New Roman" w:cs="Times New Roman"/>
          <w:sz w:val="20"/>
          <w:szCs w:val="20"/>
          <w:u w:val="single"/>
          <w:lang w:val="en-US"/>
        </w:rPr>
        <w:t xml:space="preserve"> </w:t>
      </w:r>
      <w:r w:rsidRPr="003F4CB2">
        <w:rPr>
          <w:rFonts w:ascii="Times New Roman" w:hAnsi="Times New Roman" w:cs="Times New Roman"/>
          <w:sz w:val="20"/>
          <w:szCs w:val="20"/>
          <w:lang w:val="en-US"/>
        </w:rPr>
        <w:t>shall not be included.</w:t>
      </w:r>
    </w:p>
    <w:p w:rsidR="003360F1" w:rsidRPr="003F4CB2" w:rsidRDefault="003360F1" w:rsidP="002A5A6A">
      <w:pPr>
        <w:snapToGrid w:val="0"/>
        <w:spacing w:after="0"/>
        <w:rPr>
          <w:rFonts w:ascii="Times New Roman" w:hAnsi="Times New Roman" w:cs="Times New Roman"/>
          <w:sz w:val="20"/>
          <w:szCs w:val="20"/>
          <w:lang w:val="en-US"/>
        </w:rPr>
      </w:pPr>
    </w:p>
    <w:p w:rsidR="003360F1" w:rsidRDefault="003360F1" w:rsidP="002A5A6A">
      <w:pPr>
        <w:snapToGrid w:val="0"/>
        <w:spacing w:after="0"/>
        <w:rPr>
          <w:rFonts w:ascii="Times New Roman" w:hAnsi="Times New Roman" w:cs="Times New Roman"/>
          <w:sz w:val="20"/>
          <w:szCs w:val="20"/>
          <w:lang w:val="en-US"/>
        </w:rPr>
      </w:pPr>
      <w:r w:rsidRPr="00082747">
        <w:rPr>
          <w:rFonts w:ascii="Times New Roman" w:hAnsi="Times New Roman" w:cs="Times New Roman"/>
          <w:sz w:val="20"/>
          <w:szCs w:val="20"/>
          <w:lang w:val="en-US"/>
          <w:rPrChange w:id="31" w:author="Author">
            <w:rPr>
              <w:rFonts w:ascii="Times New Roman" w:hAnsi="Times New Roman" w:cs="Times New Roman"/>
              <w:sz w:val="20"/>
              <w:szCs w:val="20"/>
              <w:u w:val="single"/>
              <w:lang w:val="en-US"/>
            </w:rPr>
          </w:rPrChange>
        </w:rPr>
        <w:t>Where a combination of methods 1 and 2 is used</w:t>
      </w:r>
      <w:r w:rsidRPr="003F4CB2">
        <w:rPr>
          <w:rFonts w:ascii="Times New Roman" w:hAnsi="Times New Roman" w:cs="Times New Roman"/>
          <w:sz w:val="20"/>
          <w:szCs w:val="20"/>
          <w:lang w:val="en-US"/>
        </w:rPr>
        <w:t xml:space="preserve">, one part of the report reflects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which must be reported</w:t>
      </w:r>
      <w:r>
        <w:rPr>
          <w:rFonts w:ascii="Times New Roman" w:hAnsi="Times New Roman" w:cs="Times New Roman"/>
          <w:sz w:val="20"/>
          <w:szCs w:val="20"/>
          <w:lang w:val="en-US"/>
        </w:rPr>
        <w:t xml:space="preserve"> and t</w:t>
      </w:r>
      <w:r w:rsidRPr="003F4CB2">
        <w:rPr>
          <w:rFonts w:ascii="Times New Roman" w:hAnsi="Times New Roman" w:cs="Times New Roman"/>
          <w:sz w:val="20"/>
          <w:szCs w:val="20"/>
          <w:lang w:val="en-US"/>
        </w:rPr>
        <w:t xml:space="preserve">he other part of the report shall include the detailed list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 xml:space="preserve">subsidiaries, regardless of the proportional share used. </w:t>
      </w:r>
    </w:p>
    <w:p w:rsidR="003360F1" w:rsidRDefault="003360F1" w:rsidP="002A5A6A">
      <w:pPr>
        <w:snapToGrid w:val="0"/>
        <w:spacing w:after="0"/>
        <w:rPr>
          <w:rFonts w:ascii="Times New Roman" w:hAnsi="Times New Roman" w:cs="Times New Roman"/>
          <w:sz w:val="20"/>
          <w:szCs w:val="20"/>
          <w:lang w:val="en-US"/>
        </w:rPr>
      </w:pPr>
    </w:p>
    <w:p w:rsidR="003360F1" w:rsidRPr="003F4CB2" w:rsidRDefault="003360F1" w:rsidP="002A5A6A">
      <w:pPr>
        <w:snapToGrid w:val="0"/>
        <w:spacing w:after="0"/>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ins w:id="32" w:author="Autho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33" w:author="Author">
        <w:r w:rsidR="005A59D6">
          <w:rPr>
            <w:rFonts w:ascii="Times New Roman" w:hAnsi="Times New Roman" w:cs="Times New Roman"/>
            <w:sz w:val="20"/>
            <w:szCs w:val="20"/>
          </w:rPr>
          <w:t xml:space="preserve">directly (i.e. not on a look-through basis) </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w:t>
      </w:r>
      <w:r w:rsidRPr="0078177E">
        <w:rPr>
          <w:rFonts w:ascii="Times New Roman" w:hAnsi="Times New Roman" w:cs="Times New Roman"/>
          <w:sz w:val="20"/>
          <w:szCs w:val="20"/>
          <w:lang w:val="en-US"/>
        </w:rPr>
        <w:t>item by item;</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w:t>
      </w:r>
      <w:ins w:id="34" w:author="Author">
        <w:r w:rsidR="005A59D6">
          <w:rPr>
            <w:rFonts w:ascii="Times New Roman" w:hAnsi="Times New Roman" w:cs="Times New Roman"/>
            <w:sz w:val="20"/>
            <w:szCs w:val="20"/>
          </w:rPr>
          <w:t xml:space="preserve">directly (i.e. not on a look-through basis) </w:t>
        </w:r>
      </w:ins>
      <w:r w:rsidRPr="0078177E">
        <w:rPr>
          <w:rFonts w:ascii="Times New Roman" w:hAnsi="Times New Roman" w:cs="Times New Roman"/>
          <w:sz w:val="20"/>
          <w:szCs w:val="20"/>
          <w:lang w:val="en-US"/>
        </w:rPr>
        <w:t xml:space="preserve">by undertakings consolidated in accordance with Article 335 a-b-c </w:t>
      </w:r>
      <w:r w:rsidR="0078177E" w:rsidRPr="0078177E">
        <w:rPr>
          <w:rFonts w:ascii="Times New Roman" w:hAnsi="Times New Roman" w:cs="Times New Roman"/>
          <w:sz w:val="20"/>
          <w:szCs w:val="20"/>
          <w:lang w:val="en-US"/>
        </w:rPr>
        <w:t xml:space="preserve">of </w:t>
      </w:r>
      <w:ins w:id="35" w:author="Author">
        <w:r w:rsidR="00121DDA" w:rsidRPr="00487526">
          <w:rPr>
            <w:rFonts w:ascii="Times New Roman" w:eastAsia="Times New Roman" w:hAnsi="Times New Roman" w:cs="Times New Roman"/>
            <w:sz w:val="20"/>
            <w:szCs w:val="20"/>
            <w:lang w:eastAsia="es-ES"/>
          </w:rPr>
          <w:t>Delegated Regulation 2015/35</w:t>
        </w:r>
        <w:r w:rsidR="00121DDA">
          <w:rPr>
            <w:rFonts w:ascii="Times New Roman" w:eastAsia="Times New Roman" w:hAnsi="Times New Roman" w:cs="Times New Roman"/>
            <w:sz w:val="20"/>
            <w:szCs w:val="20"/>
            <w:lang w:eastAsia="es-ES"/>
          </w:rPr>
          <w:t xml:space="preserve"> </w:t>
        </w:r>
      </w:ins>
      <w:del w:id="36" w:author="Author">
        <w:r w:rsidR="0078177E" w:rsidRPr="0078177E" w:rsidDel="00121DDA">
          <w:rPr>
            <w:rFonts w:ascii="Times New Roman" w:hAnsi="Times New Roman" w:cs="Times New Roman"/>
            <w:sz w:val="20"/>
            <w:szCs w:val="20"/>
            <w:lang w:val="en-US"/>
          </w:rPr>
          <w:delText>Implementing measures</w:delText>
        </w:r>
        <w:r w:rsidRPr="0078177E" w:rsidDel="00121DDA">
          <w:rPr>
            <w:rFonts w:ascii="Times New Roman" w:hAnsi="Times New Roman" w:cs="Times New Roman"/>
            <w:sz w:val="20"/>
            <w:szCs w:val="20"/>
            <w:lang w:val="en-US"/>
          </w:rPr>
          <w:delText xml:space="preserve"> </w:delText>
        </w:r>
      </w:del>
      <w:r w:rsidRPr="0078177E">
        <w:rPr>
          <w:rFonts w:ascii="Times New Roman" w:hAnsi="Times New Roman" w:cs="Times New Roman"/>
          <w:sz w:val="20"/>
          <w:szCs w:val="20"/>
          <w:lang w:val="en-US"/>
        </w:rPr>
        <w:t xml:space="preserve">shall be reported item by item; </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u w:val="single"/>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by other related undertakings </w:t>
      </w:r>
      <w:r w:rsidRPr="0078177E">
        <w:rPr>
          <w:rFonts w:ascii="Times New Roman" w:hAnsi="Times New Roman" w:cs="Times New Roman"/>
          <w:sz w:val="20"/>
          <w:szCs w:val="20"/>
          <w:u w:val="single"/>
          <w:lang w:val="en-US"/>
        </w:rPr>
        <w:t>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u w:val="single"/>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del w:id="37" w:author="Author">
        <w:r w:rsidRPr="003F4CB2" w:rsidDel="00C712A3">
          <w:rPr>
            <w:rFonts w:ascii="Times New Roman" w:hAnsi="Times New Roman" w:cs="Times New Roman"/>
            <w:sz w:val="20"/>
            <w:szCs w:val="20"/>
            <w:lang w:val="en-US"/>
          </w:rPr>
          <w:delText xml:space="preserve">. </w:delText>
        </w:r>
      </w:del>
      <w:r w:rsidRPr="003F4CB2">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ins w:id="38" w:author="Autho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39" w:author="Author">
        <w:r w:rsidR="005A59D6">
          <w:rPr>
            <w:rFonts w:ascii="Times New Roman" w:hAnsi="Times New Roman" w:cs="Times New Roman"/>
            <w:sz w:val="20"/>
            <w:szCs w:val="20"/>
          </w:rPr>
          <w:t xml:space="preserve">directly (i.e. not on a look-through basis) </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w:t>
      </w:r>
      <w:r w:rsidRPr="003F4CB2">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or mixed-financial holding companies </w:t>
      </w:r>
      <w:r w:rsidRPr="003F4CB2">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ins w:id="40" w:author="Author">
        <w:r w:rsidR="005A59D6">
          <w:rPr>
            <w:rFonts w:ascii="Times New Roman" w:hAnsi="Times New Roman" w:cs="Times New Roman"/>
            <w:sz w:val="20"/>
            <w:szCs w:val="20"/>
          </w:rPr>
          <w:t>directly (i.e. not on a look-through basis)</w:t>
        </w:r>
      </w:ins>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082747">
        <w:rPr>
          <w:rFonts w:ascii="Times New Roman" w:hAnsi="Times New Roman" w:cs="Times New Roman"/>
          <w:sz w:val="20"/>
          <w:szCs w:val="20"/>
          <w:lang w:val="en-US"/>
          <w:rPrChange w:id="41" w:author="Author">
            <w:rPr>
              <w:rFonts w:ascii="Times New Roman" w:hAnsi="Times New Roman" w:cs="Times New Roman"/>
              <w:sz w:val="20"/>
              <w:szCs w:val="20"/>
              <w:u w:val="single"/>
              <w:lang w:val="en-US"/>
            </w:rPr>
          </w:rPrChange>
        </w:rPr>
        <w:t>other related undertakings</w:t>
      </w:r>
      <w:r w:rsidRPr="003F4CB2">
        <w:rPr>
          <w:rFonts w:ascii="Times New Roman" w:hAnsi="Times New Roman" w:cs="Times New Roman"/>
          <w:sz w:val="20"/>
          <w:szCs w:val="20"/>
          <w:u w:val="single"/>
          <w:lang w:val="en-US"/>
        </w:rPr>
        <w:t xml:space="preserve"> </w:t>
      </w:r>
      <w:r w:rsidRPr="003F4CB2">
        <w:rPr>
          <w:rFonts w:ascii="Times New Roman" w:hAnsi="Times New Roman" w:cs="Times New Roman"/>
          <w:sz w:val="20"/>
          <w:szCs w:val="20"/>
          <w:lang w:val="en-US"/>
        </w:rPr>
        <w:t>under method 2</w:t>
      </w:r>
      <w:ins w:id="42" w:author="Author">
        <w:r w:rsidR="00C712A3">
          <w:rPr>
            <w:rFonts w:ascii="Times New Roman" w:hAnsi="Times New Roman" w:cs="Times New Roman"/>
            <w:sz w:val="20"/>
            <w:szCs w:val="20"/>
            <w:u w:val="single"/>
            <w:lang w:val="en-US"/>
          </w:rPr>
          <w:t xml:space="preserve"> </w:t>
        </w:r>
      </w:ins>
      <w:del w:id="43" w:author="Author">
        <w:r w:rsidRPr="003F4CB2" w:rsidDel="00C712A3">
          <w:rPr>
            <w:rFonts w:ascii="Times New Roman" w:hAnsi="Times New Roman" w:cs="Times New Roman"/>
            <w:sz w:val="20"/>
            <w:szCs w:val="20"/>
            <w:u w:val="single"/>
            <w:lang w:val="en-US"/>
          </w:rPr>
          <w:delText xml:space="preserve"> </w:delText>
        </w:r>
      </w:del>
      <w:r w:rsidRPr="003F4CB2">
        <w:rPr>
          <w:rFonts w:ascii="Times New Roman" w:hAnsi="Times New Roman" w:cs="Times New Roman"/>
          <w:sz w:val="20"/>
          <w:szCs w:val="20"/>
          <w:lang w:val="en-US"/>
        </w:rPr>
        <w:t>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42"/>
        <w:gridCol w:w="2127"/>
        <w:gridCol w:w="5873"/>
        <w:tblGridChange w:id="44">
          <w:tblGrid>
            <w:gridCol w:w="1242"/>
            <w:gridCol w:w="2127"/>
            <w:gridCol w:w="5873"/>
          </w:tblGrid>
        </w:tblGridChange>
      </w:tblGrid>
      <w:tr w:rsidR="00890556" w:rsidRPr="00972472" w:rsidTr="00890556">
        <w:trPr>
          <w:trHeight w:val="216"/>
        </w:trPr>
        <w:tc>
          <w:tcPr>
            <w:tcW w:w="1242" w:type="dxa"/>
            <w:noWrap/>
            <w:vAlign w:val="center"/>
          </w:tcPr>
          <w:p w:rsidR="00890556" w:rsidRPr="00972472" w:rsidRDefault="00890556" w:rsidP="00890556">
            <w:pPr>
              <w:rPr>
                <w:rFonts w:ascii="Times New Roman" w:hAnsi="Times New Roman" w:cs="Times New Roman"/>
                <w:sz w:val="20"/>
                <w:szCs w:val="20"/>
              </w:rPr>
            </w:pPr>
          </w:p>
        </w:tc>
        <w:tc>
          <w:tcPr>
            <w:tcW w:w="2127"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5873"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890556" w:rsidRPr="00972472" w:rsidTr="00184029">
        <w:trPr>
          <w:trHeight w:val="285"/>
        </w:trPr>
        <w:tc>
          <w:tcPr>
            <w:tcW w:w="1242" w:type="dxa"/>
            <w:noWrap/>
          </w:tcPr>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t>C0010</w:t>
            </w:r>
          </w:p>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lastRenderedPageBreak/>
              <w:t>(A50)</w:t>
            </w:r>
          </w:p>
        </w:tc>
        <w:tc>
          <w:tcPr>
            <w:tcW w:w="2127" w:type="dxa"/>
          </w:tcPr>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lastRenderedPageBreak/>
              <w:t xml:space="preserve">Legal name of the </w:t>
            </w:r>
            <w:r w:rsidRPr="00972472">
              <w:rPr>
                <w:rFonts w:ascii="Times New Roman" w:hAnsi="Times New Roman" w:cs="Times New Roman"/>
                <w:sz w:val="20"/>
                <w:szCs w:val="20"/>
              </w:rPr>
              <w:lastRenderedPageBreak/>
              <w:t>undertaking</w:t>
            </w:r>
          </w:p>
        </w:tc>
        <w:tc>
          <w:tcPr>
            <w:tcW w:w="5873" w:type="dxa"/>
          </w:tcPr>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lastRenderedPageBreak/>
              <w:t xml:space="preserve">Identify the legal name of the undertaking within the group that holds </w:t>
            </w:r>
            <w:r w:rsidRPr="00972472">
              <w:rPr>
                <w:rFonts w:ascii="Times New Roman" w:hAnsi="Times New Roman" w:cs="Times New Roman"/>
                <w:sz w:val="20"/>
                <w:szCs w:val="20"/>
              </w:rPr>
              <w:lastRenderedPageBreak/>
              <w:t>the repo and securities lending.</w:t>
            </w:r>
          </w:p>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t xml:space="preserve">This item shall be filled in only when it relates to </w:t>
            </w:r>
            <w:r w:rsidRPr="00972472">
              <w:rPr>
                <w:rFonts w:ascii="Times New Roman" w:hAnsi="Times New Roman" w:cs="Times New Roman"/>
                <w:sz w:val="20"/>
                <w:szCs w:val="20"/>
                <w:lang w:val="en-US"/>
              </w:rPr>
              <w:t xml:space="preserve">the repos and </w:t>
            </w:r>
            <w:r w:rsidRPr="00972472">
              <w:rPr>
                <w:rFonts w:ascii="Times New Roman" w:hAnsi="Times New Roman" w:cs="Times New Roman"/>
                <w:sz w:val="20"/>
                <w:szCs w:val="20"/>
              </w:rPr>
              <w:t xml:space="preserve">securities lending contracts held by participating undertakings, insurance holding companies </w:t>
            </w:r>
            <w:r w:rsidRPr="00972472">
              <w:rPr>
                <w:rFonts w:ascii="Times New Roman" w:hAnsi="Times New Roman" w:cs="Times New Roman"/>
                <w:sz w:val="20"/>
                <w:szCs w:val="20"/>
                <w:lang w:val="en-US"/>
              </w:rPr>
              <w:t xml:space="preserve">or mixed-financial holding companies </w:t>
            </w:r>
            <w:r w:rsidRPr="00972472">
              <w:rPr>
                <w:rFonts w:ascii="Times New Roman" w:hAnsi="Times New Roman" w:cs="Times New Roman"/>
                <w:sz w:val="20"/>
                <w:szCs w:val="20"/>
              </w:rPr>
              <w:t>and subsidiaries under deduction and aggregation method.</w:t>
            </w:r>
          </w:p>
        </w:tc>
      </w:tr>
      <w:tr w:rsidR="00890556" w:rsidRPr="008C3EB7" w:rsidTr="00184029">
        <w:trPr>
          <w:trHeight w:val="2390"/>
        </w:trPr>
        <w:tc>
          <w:tcPr>
            <w:tcW w:w="1242" w:type="dxa"/>
          </w:tcPr>
          <w:p w:rsidR="00890556" w:rsidRPr="00184029" w:rsidDel="007446C4"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lastRenderedPageBreak/>
              <w:t>C0020</w:t>
            </w:r>
          </w:p>
        </w:tc>
        <w:tc>
          <w:tcPr>
            <w:tcW w:w="2127" w:type="dxa"/>
          </w:tcPr>
          <w:p w:rsidR="00890556" w:rsidRPr="00184029"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t>Identification code of the undertaking</w:t>
            </w:r>
          </w:p>
        </w:tc>
        <w:tc>
          <w:tcPr>
            <w:tcW w:w="5873" w:type="dxa"/>
          </w:tcPr>
          <w:p w:rsidR="00890556" w:rsidRDefault="00890556" w:rsidP="008A056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890556" w:rsidRPr="00184029" w:rsidRDefault="00890556" w:rsidP="00184029">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890556" w:rsidRPr="003360F1" w:rsidTr="003360F1">
        <w:trPr>
          <w:trHeight w:val="1280"/>
        </w:trPr>
        <w:tc>
          <w:tcPr>
            <w:tcW w:w="1242" w:type="dxa"/>
          </w:tcPr>
          <w:p w:rsidR="00890556" w:rsidRPr="003360F1" w:rsidDel="007446C4"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C0030</w:t>
            </w:r>
          </w:p>
        </w:tc>
        <w:tc>
          <w:tcPr>
            <w:tcW w:w="2127" w:type="dxa"/>
          </w:tcPr>
          <w:p w:rsidR="00890556" w:rsidRPr="003360F1"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Type of code of the ID of the undertaking</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Type of ID Code used for the “Identification code of the undertaking” item. One of the options in the following closed list shall be used:</w:t>
            </w:r>
          </w:p>
          <w:p w:rsidR="00890556" w:rsidRPr="002A5A6A" w:rsidRDefault="00890556" w:rsidP="00184029">
            <w:pPr>
              <w:rPr>
                <w:rFonts w:ascii="Times New Roman" w:hAnsi="Times New Roman" w:cs="Times New Roman"/>
                <w:sz w:val="20"/>
                <w:szCs w:val="20"/>
                <w:lang w:val="pt-PT"/>
              </w:rPr>
            </w:pPr>
            <w:r w:rsidRPr="002A5A6A">
              <w:rPr>
                <w:rFonts w:ascii="Times New Roman" w:hAnsi="Times New Roman" w:cs="Times New Roman"/>
                <w:sz w:val="20"/>
                <w:szCs w:val="20"/>
                <w:lang w:val="pt-PT"/>
              </w:rPr>
              <w:t xml:space="preserve">1 - LEI </w:t>
            </w:r>
          </w:p>
          <w:p w:rsidR="00890556" w:rsidRPr="003360F1" w:rsidRDefault="00890556" w:rsidP="00184029">
            <w:pPr>
              <w:spacing w:after="200" w:line="276" w:lineRule="auto"/>
              <w:rPr>
                <w:rFonts w:ascii="Times New Roman" w:hAnsi="Times New Roman" w:cs="Times New Roman"/>
                <w:sz w:val="20"/>
                <w:szCs w:val="20"/>
                <w:lang w:val="pt-PT"/>
              </w:rPr>
            </w:pPr>
            <w:r w:rsidRPr="002A5A6A">
              <w:rPr>
                <w:rFonts w:ascii="Times New Roman" w:hAnsi="Times New Roman" w:cs="Times New Roman"/>
                <w:sz w:val="20"/>
                <w:szCs w:val="20"/>
                <w:lang w:val="pt-PT"/>
              </w:rPr>
              <w:t>2 - Specific code</w:t>
            </w:r>
          </w:p>
        </w:tc>
      </w:tr>
      <w:tr w:rsidR="00890556" w:rsidRPr="001334B4" w:rsidTr="002A5A6A">
        <w:trPr>
          <w:trHeight w:val="3420"/>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C0040</w:t>
            </w:r>
          </w:p>
          <w:p w:rsidR="00890556" w:rsidRPr="002A5A6A" w:rsidRDefault="00890556" w:rsidP="002A5A6A">
            <w:pPr>
              <w:pStyle w:val="NoSpacing"/>
            </w:pPr>
            <w:r>
              <w:rPr>
                <w:rFonts w:ascii="Times New Roman" w:hAnsi="Times New Roman" w:cs="Times New Roman"/>
                <w:sz w:val="20"/>
              </w:rPr>
              <w:t>(</w:t>
            </w:r>
            <w:r w:rsidRPr="002A5A6A">
              <w:rPr>
                <w:rFonts w:ascii="Times New Roman" w:hAnsi="Times New Roman" w:cs="Times New Roman"/>
                <w:sz w:val="20"/>
              </w:rPr>
              <w:t>A1</w:t>
            </w:r>
            <w:r>
              <w:rPr>
                <w:rFonts w:ascii="Times New Roman" w:hAnsi="Times New Roman" w:cs="Times New Roman"/>
                <w:sz w:val="20"/>
              </w:rPr>
              <w:t>)</w:t>
            </w:r>
          </w:p>
        </w:tc>
        <w:tc>
          <w:tcPr>
            <w:tcW w:w="2127" w:type="dxa"/>
            <w:hideMark/>
          </w:tcPr>
          <w:p w:rsidR="00890556" w:rsidRPr="002A5A6A" w:rsidRDefault="00890556" w:rsidP="00AB7F19">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Portfolio</w:t>
            </w:r>
          </w:p>
        </w:tc>
        <w:tc>
          <w:tcPr>
            <w:tcW w:w="5873" w:type="dxa"/>
            <w:hideMark/>
          </w:tcPr>
          <w:p w:rsidR="00890556" w:rsidRPr="001334B4"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Distinction between life, non-life, shareholder's funds, general (no split) and ring fenced funds.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1 - Life</w:t>
            </w:r>
            <w:r w:rsidRPr="001334B4">
              <w:rPr>
                <w:rFonts w:ascii="Times New Roman" w:hAnsi="Times New Roman" w:cs="Times New Roman"/>
                <w:sz w:val="20"/>
                <w:szCs w:val="20"/>
              </w:rPr>
              <w:br/>
              <w:t xml:space="preserve">2 - Non-life: </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890556" w:rsidRPr="002A5A6A" w:rsidRDefault="0089055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Pr="002A5A6A">
              <w:rPr>
                <w:rFonts w:ascii="Times New Roman" w:hAnsi="Times New Roman" w:cs="Times New Roman"/>
                <w:sz w:val="20"/>
                <w:szCs w:val="20"/>
              </w:rPr>
              <w:br/>
              <w:t>The split</w:t>
            </w:r>
            <w:del w:id="45" w:author="Author">
              <w:r w:rsidRPr="002A5A6A" w:rsidDel="007E7F02">
                <w:rPr>
                  <w:rFonts w:ascii="Times New Roman" w:hAnsi="Times New Roman" w:cs="Times New Roman"/>
                  <w:sz w:val="20"/>
                  <w:szCs w:val="20"/>
                </w:rPr>
                <w:delText xml:space="preserve"> in</w:delText>
              </w:r>
            </w:del>
            <w:r w:rsidRPr="002A5A6A">
              <w:rPr>
                <w:rFonts w:ascii="Times New Roman" w:hAnsi="Times New Roman" w:cs="Times New Roman"/>
                <w:sz w:val="20"/>
                <w:szCs w:val="20"/>
              </w:rPr>
              <w:t xml:space="preserve"> </w:t>
            </w:r>
            <w:ins w:id="46" w:author="Author">
              <w:r w:rsidR="007E7F02">
                <w:rPr>
                  <w:rFonts w:ascii="Times New Roman" w:hAnsi="Times New Roman" w:cs="Times New Roman"/>
                  <w:sz w:val="20"/>
                  <w:szCs w:val="20"/>
                </w:rPr>
                <w:t xml:space="preserve">is </w:t>
              </w:r>
            </w:ins>
            <w:r w:rsidRPr="002A5A6A">
              <w:rPr>
                <w:rFonts w:ascii="Times New Roman" w:hAnsi="Times New Roman" w:cs="Times New Roman"/>
                <w:sz w:val="20"/>
                <w:szCs w:val="20"/>
              </w:rPr>
              <w:t xml:space="preserve">not mandatory, except for identifying ring fenced funds, but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be reported if the undertaking uses it internally. When an undertaking does not apply a split “general” must be used. </w:t>
            </w:r>
            <w:r w:rsidRPr="002A5A6A">
              <w:rPr>
                <w:rFonts w:ascii="Times New Roman" w:hAnsi="Times New Roman" w:cs="Times New Roman"/>
                <w:sz w:val="20"/>
                <w:szCs w:val="20"/>
              </w:rPr>
              <w:br/>
              <w:t xml:space="preserve">For assets held off-balance sheet this item shall </w:t>
            </w:r>
            <w:r w:rsidRPr="001334B4">
              <w:rPr>
                <w:rFonts w:ascii="Times New Roman" w:hAnsi="Times New Roman" w:cs="Times New Roman"/>
                <w:sz w:val="20"/>
                <w:szCs w:val="20"/>
              </w:rPr>
              <w:t>not be reported</w:t>
            </w:r>
            <w:r w:rsidRPr="002A5A6A">
              <w:rPr>
                <w:rFonts w:ascii="Times New Roman" w:hAnsi="Times New Roman" w:cs="Times New Roman"/>
                <w:sz w:val="20"/>
                <w:szCs w:val="20"/>
              </w:rPr>
              <w:t>.</w:t>
            </w:r>
          </w:p>
        </w:tc>
      </w:tr>
      <w:tr w:rsidR="00890556" w:rsidRPr="001334B4" w:rsidTr="002A5A6A">
        <w:trPr>
          <w:trHeight w:val="1530"/>
        </w:trPr>
        <w:tc>
          <w:tcPr>
            <w:tcW w:w="1242" w:type="dxa"/>
            <w:hideMark/>
          </w:tcPr>
          <w:p w:rsidR="00890556" w:rsidRPr="00F9299C" w:rsidRDefault="00890556" w:rsidP="002A5A6A">
            <w:pPr>
              <w:pStyle w:val="NoSpacing"/>
              <w:rPr>
                <w:rFonts w:ascii="Times New Roman" w:hAnsi="Times New Roman" w:cs="Times New Roman"/>
                <w:sz w:val="20"/>
              </w:rPr>
            </w:pPr>
            <w:r w:rsidRPr="002A5A6A">
              <w:rPr>
                <w:rFonts w:ascii="Times New Roman" w:hAnsi="Times New Roman" w:cs="Times New Roman"/>
                <w:sz w:val="20"/>
              </w:rPr>
              <w:t>C0050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w:t>
            </w:r>
            <w:r w:rsidRPr="002A5A6A">
              <w:rPr>
                <w:rFonts w:ascii="Times New Roman" w:hAnsi="Times New Roman" w:cs="Times New Roman"/>
                <w:sz w:val="20"/>
              </w:rPr>
              <w:t>A2</w:t>
            </w:r>
            <w:r>
              <w:rPr>
                <w:rFonts w:ascii="Times New Roman" w:hAnsi="Times New Roman" w:cs="Times New Roman"/>
                <w:sz w:val="20"/>
              </w:rPr>
              <w:t>)</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Fund number</w:t>
            </w:r>
          </w:p>
        </w:tc>
        <w:tc>
          <w:tcPr>
            <w:tcW w:w="5873" w:type="dxa"/>
            <w:hideMark/>
          </w:tcPr>
          <w:p w:rsidR="00890556"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Applicable to assets held in ring</w:t>
            </w:r>
            <w:r w:rsidRPr="001334B4">
              <w:rPr>
                <w:rFonts w:ascii="Times New Roman" w:hAnsi="Times New Roman" w:cs="Times New Roman"/>
                <w:sz w:val="20"/>
                <w:szCs w:val="20"/>
              </w:rPr>
              <w:t xml:space="preserve"> </w:t>
            </w:r>
            <w:r w:rsidRPr="002A5A6A">
              <w:rPr>
                <w:rFonts w:ascii="Times New Roman" w:hAnsi="Times New Roman" w:cs="Times New Roman"/>
                <w:sz w:val="20"/>
                <w:szCs w:val="20"/>
              </w:rPr>
              <w:t xml:space="preserve">fenced funds or other internal funds (defined according to national markets). </w:t>
            </w:r>
          </w:p>
          <w:p w:rsidR="00890556" w:rsidRDefault="00890556" w:rsidP="00BE7AA1">
            <w:pPr>
              <w:rPr>
                <w:rFonts w:ascii="Times New Roman" w:hAnsi="Times New Roman" w:cs="Times New Roman"/>
                <w:sz w:val="20"/>
                <w:szCs w:val="20"/>
                <w:lang w:val="en-US"/>
              </w:rPr>
            </w:pPr>
          </w:p>
          <w:p w:rsidR="00890556" w:rsidRPr="002A5A6A" w:rsidRDefault="00890556" w:rsidP="002A5A6A">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890556" w:rsidRPr="001334B4" w:rsidTr="00082747">
        <w:tblPrEx>
          <w:tblW w:w="0" w:type="auto"/>
          <w:tblPrExChange w:id="47" w:author="Author">
            <w:tblPrEx>
              <w:tblW w:w="0" w:type="auto"/>
            </w:tblPrEx>
          </w:tblPrExChange>
        </w:tblPrEx>
        <w:trPr>
          <w:trHeight w:val="488"/>
          <w:trPrChange w:id="48" w:author="Author">
            <w:trPr>
              <w:trHeight w:val="1140"/>
            </w:trPr>
          </w:trPrChange>
        </w:trPr>
        <w:tc>
          <w:tcPr>
            <w:tcW w:w="1242" w:type="dxa"/>
            <w:hideMark/>
            <w:tcPrChange w:id="49" w:author="Author">
              <w:tcPr>
                <w:tcW w:w="1242" w:type="dxa"/>
                <w:hideMark/>
              </w:tcPr>
            </w:tcPrChange>
          </w:tcPr>
          <w:p w:rsidR="00890556" w:rsidRPr="00682BB3" w:rsidRDefault="00890556" w:rsidP="002A5A6A">
            <w:pPr>
              <w:pStyle w:val="NoSpacing"/>
              <w:rPr>
                <w:rFonts w:ascii="Times New Roman" w:hAnsi="Times New Roman" w:cs="Times New Roman"/>
                <w:sz w:val="20"/>
              </w:rPr>
            </w:pPr>
            <w:r w:rsidRPr="00C712A3">
              <w:rPr>
                <w:rFonts w:ascii="Times New Roman" w:hAnsi="Times New Roman" w:cs="Times New Roman"/>
                <w:sz w:val="20"/>
              </w:rPr>
              <w:t>C0060</w:t>
            </w:r>
          </w:p>
          <w:p w:rsidR="00890556" w:rsidRPr="00C712A3" w:rsidRDefault="00890556" w:rsidP="002A5A6A">
            <w:pPr>
              <w:pStyle w:val="NoSpacing"/>
              <w:rPr>
                <w:rFonts w:ascii="Times New Roman" w:hAnsi="Times New Roman" w:cs="Times New Roman"/>
                <w:sz w:val="20"/>
              </w:rPr>
            </w:pPr>
            <w:r w:rsidRPr="00C712A3">
              <w:rPr>
                <w:rFonts w:ascii="Times New Roman" w:hAnsi="Times New Roman" w:cs="Times New Roman"/>
                <w:sz w:val="20"/>
              </w:rPr>
              <w:t>(A4)</w:t>
            </w:r>
          </w:p>
        </w:tc>
        <w:tc>
          <w:tcPr>
            <w:tcW w:w="2127" w:type="dxa"/>
            <w:hideMark/>
            <w:tcPrChange w:id="50" w:author="Author">
              <w:tcPr>
                <w:tcW w:w="2127" w:type="dxa"/>
                <w:hideMark/>
              </w:tcPr>
            </w:tcPrChange>
          </w:tcPr>
          <w:p w:rsidR="00890556" w:rsidRPr="00C712A3" w:rsidRDefault="00890556">
            <w:pPr>
              <w:spacing w:after="200" w:line="276" w:lineRule="auto"/>
              <w:rPr>
                <w:rFonts w:ascii="Times New Roman" w:hAnsi="Times New Roman" w:cs="Times New Roman"/>
                <w:sz w:val="20"/>
                <w:szCs w:val="20"/>
              </w:rPr>
            </w:pPr>
            <w:r w:rsidRPr="00C712A3">
              <w:rPr>
                <w:rFonts w:ascii="Times New Roman" w:hAnsi="Times New Roman" w:cs="Times New Roman"/>
                <w:sz w:val="20"/>
                <w:szCs w:val="20"/>
              </w:rPr>
              <w:t>Asset category</w:t>
            </w:r>
          </w:p>
        </w:tc>
        <w:tc>
          <w:tcPr>
            <w:tcW w:w="5873" w:type="dxa"/>
            <w:hideMark/>
            <w:tcPrChange w:id="51" w:author="Author">
              <w:tcPr>
                <w:tcW w:w="5873" w:type="dxa"/>
                <w:hideMark/>
              </w:tcPr>
            </w:tcPrChange>
          </w:tcPr>
          <w:p w:rsidR="00890556" w:rsidRPr="002A5A6A" w:rsidRDefault="00890556" w:rsidP="00C712A3">
            <w:pPr>
              <w:rPr>
                <w:rFonts w:ascii="Times New Roman" w:hAnsi="Times New Roman" w:cs="Times New Roman"/>
                <w:sz w:val="20"/>
                <w:szCs w:val="20"/>
              </w:rPr>
            </w:pPr>
            <w:r w:rsidRPr="00C712A3">
              <w:rPr>
                <w:rFonts w:ascii="Times New Roman" w:hAnsi="Times New Roman" w:cs="Times New Roman"/>
                <w:sz w:val="20"/>
                <w:szCs w:val="20"/>
              </w:rPr>
              <w:t xml:space="preserve">Identify the asset categories </w:t>
            </w:r>
            <w:ins w:id="52" w:author="Author">
              <w:r w:rsidR="00C712A3" w:rsidRPr="00082747">
                <w:rPr>
                  <w:rFonts w:ascii="Times New Roman" w:hAnsi="Times New Roman" w:cs="Times New Roman"/>
                  <w:sz w:val="20"/>
                  <w:szCs w:val="20"/>
                  <w:rPrChange w:id="53" w:author="Author">
                    <w:rPr>
                      <w:rFonts w:ascii="Times New Roman" w:hAnsi="Times New Roman" w:cs="Times New Roman"/>
                      <w:sz w:val="20"/>
                      <w:szCs w:val="20"/>
                      <w:highlight w:val="yellow"/>
                    </w:rPr>
                  </w:rPrChange>
                </w:rPr>
                <w:t xml:space="preserve">category of the underlying asset lent/provided as part </w:t>
              </w:r>
              <w:proofErr w:type="gramStart"/>
              <w:r w:rsidR="00C712A3" w:rsidRPr="00082747">
                <w:rPr>
                  <w:rFonts w:ascii="Times New Roman" w:hAnsi="Times New Roman" w:cs="Times New Roman"/>
                  <w:sz w:val="20"/>
                  <w:szCs w:val="20"/>
                  <w:rPrChange w:id="54" w:author="Author">
                    <w:rPr>
                      <w:rFonts w:ascii="Times New Roman" w:hAnsi="Times New Roman" w:cs="Times New Roman"/>
                      <w:sz w:val="20"/>
                      <w:szCs w:val="20"/>
                      <w:highlight w:val="yellow"/>
                    </w:rPr>
                  </w:rPrChange>
                </w:rPr>
                <w:t>of a securities</w:t>
              </w:r>
              <w:proofErr w:type="gramEnd"/>
              <w:r w:rsidR="00C712A3" w:rsidRPr="00082747">
                <w:rPr>
                  <w:rFonts w:ascii="Times New Roman" w:hAnsi="Times New Roman" w:cs="Times New Roman"/>
                  <w:sz w:val="20"/>
                  <w:szCs w:val="20"/>
                  <w:rPrChange w:id="55" w:author="Author">
                    <w:rPr>
                      <w:rFonts w:ascii="Times New Roman" w:hAnsi="Times New Roman" w:cs="Times New Roman"/>
                      <w:sz w:val="20"/>
                      <w:szCs w:val="20"/>
                      <w:highlight w:val="yellow"/>
                    </w:rPr>
                  </w:rPrChange>
                </w:rPr>
                <w:t xml:space="preserve"> lending transactions or repurchase agreements)</w:t>
              </w:r>
              <w:r w:rsidR="00C712A3" w:rsidRPr="00C712A3">
                <w:rPr>
                  <w:rFonts w:ascii="Times New Roman" w:hAnsi="Times New Roman" w:cs="Times New Roman"/>
                  <w:sz w:val="20"/>
                  <w:szCs w:val="20"/>
                </w:rPr>
                <w:t>.</w:t>
              </w:r>
              <w:r w:rsidR="00C712A3" w:rsidRPr="00C712A3">
                <w:rPr>
                  <w:rFonts w:ascii="Times New Roman" w:hAnsi="Times New Roman" w:cs="Times New Roman"/>
                  <w:sz w:val="20"/>
                  <w:szCs w:val="20"/>
                </w:rPr>
                <w:br/>
              </w:r>
            </w:ins>
            <w:del w:id="56" w:author="Author">
              <w:r w:rsidRPr="00682BB3" w:rsidDel="00C712A3">
                <w:rPr>
                  <w:rFonts w:ascii="Times New Roman" w:hAnsi="Times New Roman" w:cs="Times New Roman"/>
                  <w:sz w:val="20"/>
                  <w:szCs w:val="20"/>
                </w:rPr>
                <w:delText>that the undertaking has originally in the portfolio and / or ring-fenced fund.</w:delText>
              </w:r>
            </w:del>
            <w:r w:rsidRPr="00682BB3">
              <w:rPr>
                <w:rFonts w:ascii="Times New Roman" w:hAnsi="Times New Roman" w:cs="Times New Roman"/>
                <w:sz w:val="20"/>
                <w:szCs w:val="20"/>
              </w:rPr>
              <w:br/>
              <w:t xml:space="preserve">Use the categories defined in </w:t>
            </w:r>
            <w:r w:rsidRPr="00682BB3">
              <w:rPr>
                <w:rFonts w:ascii="Times New Roman" w:hAnsi="Times New Roman" w:cs="Times New Roman"/>
                <w:bCs/>
                <w:sz w:val="20"/>
                <w:szCs w:val="20"/>
              </w:rPr>
              <w:t>Annex I</w:t>
            </w:r>
            <w:del w:id="57" w:author="Author">
              <w:r w:rsidRPr="00682BB3" w:rsidDel="00C712A3">
                <w:rPr>
                  <w:rFonts w:ascii="Times New Roman" w:hAnsi="Times New Roman" w:cs="Times New Roman"/>
                  <w:bCs/>
                  <w:sz w:val="20"/>
                  <w:szCs w:val="20"/>
                </w:rPr>
                <w:delText>II</w:delText>
              </w:r>
            </w:del>
            <w:ins w:id="58" w:author="Author">
              <w:r w:rsidR="00C712A3" w:rsidRPr="00C712A3">
                <w:rPr>
                  <w:rFonts w:ascii="Times New Roman" w:hAnsi="Times New Roman" w:cs="Times New Roman"/>
                  <w:bCs/>
                  <w:sz w:val="20"/>
                  <w:szCs w:val="20"/>
                </w:rPr>
                <w:t>V</w:t>
              </w:r>
            </w:ins>
            <w:r w:rsidRPr="00C712A3">
              <w:rPr>
                <w:rFonts w:ascii="Times New Roman" w:hAnsi="Times New Roman" w:cs="Times New Roman"/>
                <w:bCs/>
                <w:sz w:val="20"/>
                <w:szCs w:val="20"/>
              </w:rPr>
              <w:t xml:space="preserve"> – Assets Categories of this Regulation</w:t>
            </w:r>
            <w:r w:rsidRPr="00C712A3">
              <w:rPr>
                <w:rFonts w:ascii="Times New Roman" w:hAnsi="Times New Roman" w:cs="Times New Roman"/>
                <w:sz w:val="20"/>
                <w:szCs w:val="20"/>
              </w:rPr>
              <w:t>.</w:t>
            </w:r>
            <w:r w:rsidRPr="002A5A6A">
              <w:rPr>
                <w:rFonts w:ascii="Times New Roman" w:hAnsi="Times New Roman" w:cs="Times New Roman"/>
                <w:sz w:val="20"/>
                <w:szCs w:val="20"/>
              </w:rPr>
              <w:t xml:space="preserve"> </w:t>
            </w:r>
          </w:p>
        </w:tc>
      </w:tr>
      <w:tr w:rsidR="00890556" w:rsidRPr="001334B4" w:rsidTr="002A5A6A">
        <w:trPr>
          <w:trHeight w:val="46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C0070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(A7)</w:t>
            </w:r>
          </w:p>
        </w:tc>
        <w:tc>
          <w:tcPr>
            <w:tcW w:w="2127"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Name</w:t>
            </w:r>
          </w:p>
        </w:tc>
        <w:tc>
          <w:tcPr>
            <w:tcW w:w="5873"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Name of the counterparty of the contract. </w:t>
            </w:r>
          </w:p>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When available, this item corresponds to the entity name in the LEI database. When not available, corresponds to </w:t>
            </w:r>
            <w:r w:rsidRPr="001334B4">
              <w:rPr>
                <w:rFonts w:ascii="Times New Roman" w:hAnsi="Times New Roman" w:cs="Times New Roman"/>
                <w:sz w:val="20"/>
                <w:szCs w:val="20"/>
              </w:rPr>
              <w:t>the legal</w:t>
            </w:r>
            <w:r w:rsidRPr="002A5A6A">
              <w:rPr>
                <w:rFonts w:ascii="Times New Roman" w:hAnsi="Times New Roman" w:cs="Times New Roman"/>
                <w:sz w:val="20"/>
                <w:szCs w:val="20"/>
              </w:rPr>
              <w:t xml:space="preserve"> name.</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C0080</w:t>
            </w:r>
          </w:p>
        </w:tc>
        <w:tc>
          <w:tcPr>
            <w:tcW w:w="2127" w:type="dxa"/>
            <w:hideMark/>
          </w:tcPr>
          <w:p w:rsidR="00890556" w:rsidRPr="002A5A6A" w:rsidRDefault="00890556" w:rsidP="006A3C47">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code</w:t>
            </w:r>
          </w:p>
        </w:tc>
        <w:tc>
          <w:tcPr>
            <w:tcW w:w="5873" w:type="dxa"/>
            <w:hideMark/>
          </w:tcPr>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rPr>
              <w:t>Identification code</w:t>
            </w:r>
            <w:r w:rsidRPr="001334B4">
              <w:rPr>
                <w:rFonts w:ascii="Times New Roman" w:hAnsi="Times New Roman" w:cs="Times New Roman"/>
                <w:sz w:val="20"/>
                <w:szCs w:val="20"/>
              </w:rPr>
              <w:t xml:space="preserve"> of the counterparty using the </w:t>
            </w:r>
            <w:r w:rsidRPr="002A5A6A">
              <w:rPr>
                <w:rFonts w:ascii="Times New Roman" w:hAnsi="Times New Roman" w:cs="Times New Roman"/>
                <w:sz w:val="20"/>
                <w:szCs w:val="20"/>
              </w:rPr>
              <w:t>Legal Entity Identifier (LEI) if available</w:t>
            </w:r>
            <w:r>
              <w:rPr>
                <w:rFonts w:ascii="Times New Roman" w:hAnsi="Times New Roman" w:cs="Times New Roman"/>
                <w:sz w:val="20"/>
                <w:szCs w:val="20"/>
              </w:rPr>
              <w:t>.</w:t>
            </w:r>
            <w:r w:rsidRPr="002A5A6A">
              <w:rPr>
                <w:rFonts w:ascii="Times New Roman" w:hAnsi="Times New Roman" w:cs="Times New Roman"/>
                <w:sz w:val="20"/>
                <w:szCs w:val="20"/>
              </w:rPr>
              <w:t xml:space="preserve"> </w:t>
            </w:r>
            <w:r w:rsidRPr="002A5A6A">
              <w:rPr>
                <w:rFonts w:ascii="Times New Roman" w:hAnsi="Times New Roman" w:cs="Times New Roman"/>
                <w:sz w:val="20"/>
                <w:szCs w:val="20"/>
              </w:rPr>
              <w:br/>
            </w:r>
            <w:r w:rsidRPr="002A5A6A">
              <w:rPr>
                <w:rFonts w:ascii="Times New Roman" w:hAnsi="Times New Roman" w:cs="Times New Roman"/>
                <w:sz w:val="20"/>
                <w:szCs w:val="20"/>
              </w:rPr>
              <w:br/>
              <w:t>If none is available</w:t>
            </w:r>
            <w:r>
              <w:rPr>
                <w:rFonts w:ascii="Times New Roman" w:hAnsi="Times New Roman" w:cs="Times New Roman"/>
                <w:sz w:val="20"/>
                <w:szCs w:val="20"/>
              </w:rPr>
              <w:t>,</w:t>
            </w:r>
            <w:r w:rsidRPr="002A5A6A">
              <w:rPr>
                <w:rFonts w:ascii="Times New Roman" w:hAnsi="Times New Roman" w:cs="Times New Roman"/>
                <w:sz w:val="20"/>
                <w:szCs w:val="20"/>
              </w:rPr>
              <w:t xml:space="preserve"> this item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not be reported</w:t>
            </w:r>
            <w:r w:rsidRPr="001334B4">
              <w:rPr>
                <w:rFonts w:ascii="Times New Roman" w:hAnsi="Times New Roman" w:cs="Times New Roman"/>
                <w:sz w:val="20"/>
                <w:szCs w:val="20"/>
              </w:rPr>
              <w:t>.</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C0090</w:t>
            </w:r>
          </w:p>
        </w:tc>
        <w:tc>
          <w:tcPr>
            <w:tcW w:w="2127" w:type="dxa"/>
            <w:hideMark/>
          </w:tcPr>
          <w:p w:rsidR="00890556" w:rsidRPr="002A5A6A" w:rsidRDefault="00890556" w:rsidP="009B057D">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Type of counterparty code</w:t>
            </w:r>
          </w:p>
        </w:tc>
        <w:tc>
          <w:tcPr>
            <w:tcW w:w="5873" w:type="dxa"/>
            <w:hideMark/>
          </w:tcPr>
          <w:p w:rsidR="00890556" w:rsidRPr="002A5A6A" w:rsidRDefault="00890556" w:rsidP="002A5A6A">
            <w:pPr>
              <w:spacing w:after="120"/>
              <w:rPr>
                <w:rFonts w:ascii="Times New Roman" w:hAnsi="Times New Roman" w:cs="Times New Roman"/>
                <w:sz w:val="20"/>
                <w:szCs w:val="20"/>
              </w:rPr>
            </w:pPr>
            <w:r w:rsidRPr="002A5A6A">
              <w:rPr>
                <w:rFonts w:ascii="Times New Roman" w:hAnsi="Times New Roman" w:cs="Times New Roman"/>
                <w:sz w:val="20"/>
                <w:szCs w:val="20"/>
              </w:rPr>
              <w:t>Identification of the code used for the “Counterparty Code” item.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 LEI </w:t>
            </w:r>
            <w:r w:rsidRPr="001334B4">
              <w:rPr>
                <w:rFonts w:ascii="Times New Roman" w:hAnsi="Times New Roman" w:cs="Times New Roman"/>
                <w:sz w:val="20"/>
                <w:szCs w:val="20"/>
              </w:rPr>
              <w:br/>
            </w:r>
            <w:r>
              <w:rPr>
                <w:rFonts w:ascii="Times New Roman" w:hAnsi="Times New Roman" w:cs="Times New Roman"/>
                <w:sz w:val="20"/>
                <w:szCs w:val="20"/>
              </w:rPr>
              <w:t>9 - None</w:t>
            </w:r>
          </w:p>
        </w:tc>
      </w:tr>
      <w:tr w:rsidR="00890556" w:rsidRPr="001334B4" w:rsidTr="002A5A6A">
        <w:trPr>
          <w:trHeight w:val="100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C0100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(A8)</w:t>
            </w:r>
          </w:p>
        </w:tc>
        <w:tc>
          <w:tcPr>
            <w:tcW w:w="2127" w:type="dxa"/>
            <w:hideMark/>
          </w:tcPr>
          <w:p w:rsidR="00890556" w:rsidRPr="002A5A6A" w:rsidRDefault="00682BB3">
            <w:pPr>
              <w:spacing w:after="200" w:line="276" w:lineRule="auto"/>
              <w:rPr>
                <w:rFonts w:ascii="Times New Roman" w:hAnsi="Times New Roman" w:cs="Times New Roman"/>
                <w:sz w:val="20"/>
                <w:szCs w:val="20"/>
              </w:rPr>
            </w:pPr>
            <w:ins w:id="59" w:author="Author">
              <w:r w:rsidRPr="00487526">
                <w:rPr>
                  <w:rFonts w:ascii="Times New Roman" w:hAnsi="Times New Roman" w:cs="Times New Roman"/>
                  <w:sz w:val="20"/>
                  <w:szCs w:val="20"/>
                  <w:highlight w:val="yellow"/>
                </w:rPr>
                <w:t>Counterparty asset category</w:t>
              </w:r>
            </w:ins>
            <w:del w:id="60" w:author="Author">
              <w:r w:rsidR="00890556" w:rsidRPr="002A5A6A" w:rsidDel="00682BB3">
                <w:rPr>
                  <w:rFonts w:ascii="Times New Roman" w:hAnsi="Times New Roman" w:cs="Times New Roman"/>
                  <w:sz w:val="20"/>
                  <w:szCs w:val="20"/>
                </w:rPr>
                <w:delText>Collateral type</w:delText>
              </w:r>
            </w:del>
          </w:p>
        </w:tc>
        <w:tc>
          <w:tcPr>
            <w:tcW w:w="5873" w:type="dxa"/>
            <w:hideMark/>
          </w:tcPr>
          <w:p w:rsidR="00890556" w:rsidRPr="002A5A6A" w:rsidRDefault="00890556" w:rsidP="00682BB3">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Identify the most significant asset category </w:t>
            </w:r>
            <w:ins w:id="61" w:author="Author">
              <w:r w:rsidR="00682BB3" w:rsidRPr="00487526">
                <w:rPr>
                  <w:rFonts w:ascii="Times New Roman" w:hAnsi="Times New Roman" w:cs="Times New Roman"/>
                  <w:sz w:val="20"/>
                  <w:szCs w:val="20"/>
                  <w:highlight w:val="yellow"/>
                </w:rPr>
                <w:t xml:space="preserve">borrowed/received as part </w:t>
              </w:r>
              <w:proofErr w:type="gramStart"/>
              <w:r w:rsidR="00682BB3" w:rsidRPr="00487526">
                <w:rPr>
                  <w:rFonts w:ascii="Times New Roman" w:hAnsi="Times New Roman" w:cs="Times New Roman"/>
                  <w:sz w:val="20"/>
                  <w:szCs w:val="20"/>
                  <w:highlight w:val="yellow"/>
                </w:rPr>
                <w:t>of a securities</w:t>
              </w:r>
              <w:proofErr w:type="gramEnd"/>
              <w:r w:rsidR="00682BB3" w:rsidRPr="00487526">
                <w:rPr>
                  <w:rFonts w:ascii="Times New Roman" w:hAnsi="Times New Roman" w:cs="Times New Roman"/>
                  <w:sz w:val="20"/>
                  <w:szCs w:val="20"/>
                  <w:highlight w:val="yellow"/>
                </w:rPr>
                <w:t xml:space="preserve"> lending transactions or repurchase agreements</w:t>
              </w:r>
            </w:ins>
            <w:del w:id="62" w:author="Author">
              <w:r w:rsidRPr="002A5A6A" w:rsidDel="00682BB3">
                <w:rPr>
                  <w:rFonts w:ascii="Times New Roman" w:hAnsi="Times New Roman" w:cs="Times New Roman"/>
                  <w:sz w:val="20"/>
                  <w:szCs w:val="20"/>
                </w:rPr>
                <w:delText>present that is collateral to the repo / securities lending contract</w:delText>
              </w:r>
              <w:r w:rsidR="007B1A8A" w:rsidDel="00682BB3">
                <w:rPr>
                  <w:rFonts w:ascii="Times New Roman" w:hAnsi="Times New Roman" w:cs="Times New Roman"/>
                  <w:sz w:val="20"/>
                  <w:szCs w:val="20"/>
                </w:rPr>
                <w:delText xml:space="preserve"> </w:delText>
              </w:r>
            </w:del>
            <w:ins w:id="63" w:author="Author">
              <w:del w:id="64" w:author="Author">
                <w:r w:rsidR="00635AA4" w:rsidDel="00682BB3">
                  <w:rPr>
                    <w:rFonts w:ascii="Times New Roman" w:hAnsi="Times New Roman" w:cs="Times New Roman"/>
                    <w:sz w:val="20"/>
                    <w:szCs w:val="20"/>
                  </w:rPr>
                  <w:delText>in case there is any collateral associated</w:delText>
                </w:r>
              </w:del>
            </w:ins>
            <w:r w:rsidRPr="002A5A6A">
              <w:rPr>
                <w:rFonts w:ascii="Times New Roman" w:hAnsi="Times New Roman" w:cs="Times New Roman"/>
                <w:sz w:val="20"/>
                <w:szCs w:val="20"/>
              </w:rPr>
              <w:t>.</w:t>
            </w:r>
            <w:r w:rsidRPr="002A5A6A">
              <w:rPr>
                <w:rFonts w:ascii="Times New Roman" w:hAnsi="Times New Roman" w:cs="Times New Roman"/>
                <w:sz w:val="20"/>
                <w:szCs w:val="20"/>
              </w:rPr>
              <w:br/>
              <w:t xml:space="preserve">Use the asset categories defined in </w:t>
            </w:r>
            <w:r w:rsidRPr="002A5A6A">
              <w:rPr>
                <w:rFonts w:ascii="Times New Roman" w:hAnsi="Times New Roman" w:cs="Times New Roman"/>
                <w:bCs/>
                <w:sz w:val="20"/>
                <w:szCs w:val="20"/>
              </w:rPr>
              <w:t>Annex I</w:t>
            </w:r>
            <w:del w:id="65" w:author="Author">
              <w:r w:rsidRPr="002A5A6A" w:rsidDel="00682BB3">
                <w:rPr>
                  <w:rFonts w:ascii="Times New Roman" w:hAnsi="Times New Roman" w:cs="Times New Roman"/>
                  <w:bCs/>
                  <w:sz w:val="20"/>
                  <w:szCs w:val="20"/>
                </w:rPr>
                <w:delText>II</w:delText>
              </w:r>
            </w:del>
            <w:ins w:id="66" w:author="Author">
              <w:r w:rsidR="00682BB3">
                <w:rPr>
                  <w:rFonts w:ascii="Times New Roman" w:hAnsi="Times New Roman" w:cs="Times New Roman"/>
                  <w:bCs/>
                  <w:sz w:val="20"/>
                  <w:szCs w:val="20"/>
                </w:rPr>
                <w:t>V</w:t>
              </w:r>
            </w:ins>
            <w:r w:rsidRPr="002A5A6A">
              <w:rPr>
                <w:rFonts w:ascii="Times New Roman" w:hAnsi="Times New Roman" w:cs="Times New Roman"/>
                <w:bCs/>
                <w:sz w:val="20"/>
                <w:szCs w:val="20"/>
              </w:rPr>
              <w:t xml:space="preserve"> – Assets Categories of this Regulation</w:t>
            </w:r>
            <w:r w:rsidRPr="002A5A6A">
              <w:rPr>
                <w:rFonts w:ascii="Times New Roman" w:hAnsi="Times New Roman" w:cs="Times New Roman"/>
                <w:sz w:val="20"/>
                <w:szCs w:val="20"/>
              </w:rPr>
              <w:t xml:space="preserve">. </w:t>
            </w:r>
          </w:p>
        </w:tc>
      </w:tr>
      <w:tr w:rsidR="00890556" w:rsidRPr="001334B4" w:rsidTr="002A5A6A">
        <w:trPr>
          <w:trHeight w:val="1140"/>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C0110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(A3)</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Asset held in unit-linked and index-linked contracts</w:t>
            </w:r>
          </w:p>
        </w:tc>
        <w:tc>
          <w:tcPr>
            <w:tcW w:w="5873" w:type="dxa"/>
            <w:hideMark/>
          </w:tcPr>
          <w:p w:rsidR="00890556" w:rsidRPr="002A5A6A" w:rsidRDefault="00890556" w:rsidP="002A5A6A">
            <w:pPr>
              <w:rPr>
                <w:rFonts w:ascii="Times New Roman" w:hAnsi="Times New Roman" w:cs="Times New Roman"/>
                <w:sz w:val="20"/>
                <w:szCs w:val="20"/>
                <w:lang w:val="en-US"/>
              </w:rPr>
            </w:pPr>
            <w:r w:rsidRPr="002A5A6A">
              <w:rPr>
                <w:rFonts w:ascii="Times New Roman" w:hAnsi="Times New Roman" w:cs="Times New Roman"/>
                <w:sz w:val="20"/>
                <w:szCs w:val="20"/>
              </w:rPr>
              <w:t xml:space="preserve">Identify </w:t>
            </w:r>
            <w:ins w:id="67" w:author="Author">
              <w:r w:rsidR="00682BB3" w:rsidRPr="00487526">
                <w:rPr>
                  <w:rFonts w:ascii="Times New Roman" w:hAnsi="Times New Roman" w:cs="Times New Roman"/>
                  <w:sz w:val="20"/>
                  <w:szCs w:val="20"/>
                  <w:highlight w:val="yellow"/>
                </w:rPr>
                <w:t>if the underlying asset identified in C0060</w:t>
              </w:r>
              <w:r w:rsidR="00682BB3" w:rsidRPr="008B5F73">
                <w:rPr>
                  <w:rFonts w:ascii="Times New Roman" w:hAnsi="Times New Roman" w:cs="Times New Roman"/>
                  <w:sz w:val="20"/>
                  <w:szCs w:val="20"/>
                  <w:highlight w:val="yellow"/>
                </w:rPr>
                <w:t xml:space="preserve"> </w:t>
              </w:r>
              <w:r w:rsidR="00682BB3" w:rsidRPr="00487526">
                <w:rPr>
                  <w:rFonts w:ascii="Times New Roman" w:hAnsi="Times New Roman" w:cs="Times New Roman"/>
                  <w:sz w:val="20"/>
                  <w:szCs w:val="20"/>
                  <w:highlight w:val="yellow"/>
                </w:rPr>
                <w:t xml:space="preserve">is </w:t>
              </w:r>
            </w:ins>
            <w:del w:id="68" w:author="Author">
              <w:r w:rsidRPr="002A5A6A" w:rsidDel="00682BB3">
                <w:rPr>
                  <w:rFonts w:ascii="Times New Roman" w:hAnsi="Times New Roman" w:cs="Times New Roman"/>
                  <w:sz w:val="20"/>
                  <w:szCs w:val="20"/>
                </w:rPr>
                <w:delText xml:space="preserve">the assets that are </w:delText>
              </w:r>
            </w:del>
            <w:ins w:id="69" w:author="Author">
              <w:del w:id="70" w:author="Author">
                <w:r w:rsidR="007E7F02" w:rsidDel="00682BB3">
                  <w:rPr>
                    <w:rFonts w:ascii="Times New Roman" w:hAnsi="Times New Roman" w:cs="Times New Roman"/>
                    <w:sz w:val="20"/>
                    <w:szCs w:val="20"/>
                  </w:rPr>
                  <w:delText xml:space="preserve">originally </w:delText>
                </w:r>
              </w:del>
            </w:ins>
            <w:r w:rsidRPr="002A5A6A">
              <w:rPr>
                <w:rFonts w:ascii="Times New Roman" w:hAnsi="Times New Roman" w:cs="Times New Roman"/>
                <w:sz w:val="20"/>
                <w:szCs w:val="20"/>
              </w:rPr>
              <w:t>held by unit linked and index linked contracts. One of the options in the following closed list shall be used:</w:t>
            </w:r>
            <w:r w:rsidRPr="002A5A6A">
              <w:rPr>
                <w:rFonts w:ascii="Times New Roman" w:hAnsi="Times New Roman" w:cs="Times New Roman"/>
                <w:sz w:val="20"/>
                <w:szCs w:val="20"/>
              </w:rPr>
              <w:br/>
            </w:r>
            <w:r w:rsidRPr="002A5A6A">
              <w:rPr>
                <w:rFonts w:ascii="Times New Roman" w:hAnsi="Times New Roman" w:cs="Times New Roman"/>
                <w:sz w:val="20"/>
                <w:szCs w:val="20"/>
                <w:lang w:val="en-US"/>
              </w:rPr>
              <w:t>1</w:t>
            </w:r>
            <w:r w:rsidRPr="001334B4">
              <w:rPr>
                <w:rFonts w:ascii="Times New Roman" w:hAnsi="Times New Roman" w:cs="Times New Roman"/>
                <w:sz w:val="20"/>
                <w:szCs w:val="20"/>
                <w:lang w:val="en-US"/>
              </w:rPr>
              <w:t xml:space="preserve"> -</w:t>
            </w:r>
            <w:r w:rsidRPr="002A5A6A">
              <w:rPr>
                <w:rFonts w:ascii="Times New Roman" w:hAnsi="Times New Roman" w:cs="Times New Roman"/>
                <w:sz w:val="20"/>
                <w:szCs w:val="20"/>
                <w:lang w:val="en-US"/>
              </w:rPr>
              <w:t xml:space="preserve"> Unit-linked or index-linked</w:t>
            </w:r>
          </w:p>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lang w:val="en-US"/>
              </w:rPr>
              <w:t>2</w:t>
            </w:r>
            <w:r w:rsidRPr="001334B4">
              <w:rPr>
                <w:rFonts w:ascii="Times New Roman" w:hAnsi="Times New Roman" w:cs="Times New Roman"/>
                <w:sz w:val="20"/>
                <w:szCs w:val="20"/>
                <w:lang w:val="en-US"/>
              </w:rPr>
              <w:t xml:space="preserve"> -</w:t>
            </w:r>
            <w:r w:rsidRPr="002A5A6A">
              <w:rPr>
                <w:rFonts w:ascii="Times New Roman" w:hAnsi="Times New Roman" w:cs="Times New Roman"/>
                <w:sz w:val="20"/>
                <w:szCs w:val="20"/>
                <w:lang w:val="en-US"/>
              </w:rPr>
              <w:t xml:space="preserve"> Neither unit-linked nor index-linked</w:t>
            </w:r>
          </w:p>
        </w:tc>
      </w:tr>
      <w:tr w:rsidR="00890556" w:rsidRPr="001334B4" w:rsidTr="002A5A6A">
        <w:trPr>
          <w:trHeight w:val="1856"/>
        </w:trPr>
        <w:tc>
          <w:tcPr>
            <w:tcW w:w="1242" w:type="dxa"/>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C0120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(A6)</w:t>
            </w:r>
          </w:p>
        </w:tc>
        <w:tc>
          <w:tcPr>
            <w:tcW w:w="2127" w:type="dxa"/>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Position in the contract</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w:t>
            </w:r>
            <w:r w:rsidRPr="002A5A6A">
              <w:rPr>
                <w:rFonts w:ascii="Times New Roman" w:hAnsi="Times New Roman" w:cs="Times New Roman"/>
                <w:sz w:val="20"/>
                <w:szCs w:val="20"/>
              </w:rPr>
              <w:t>- Buyer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2 </w:t>
            </w:r>
            <w:r w:rsidRPr="002A5A6A">
              <w:rPr>
                <w:rFonts w:ascii="Times New Roman" w:hAnsi="Times New Roman" w:cs="Times New Roman"/>
                <w:sz w:val="20"/>
                <w:szCs w:val="20"/>
              </w:rPr>
              <w:t>- Seller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3 </w:t>
            </w:r>
            <w:r w:rsidRPr="002A5A6A">
              <w:rPr>
                <w:rFonts w:ascii="Times New Roman" w:hAnsi="Times New Roman" w:cs="Times New Roman"/>
                <w:sz w:val="20"/>
                <w:szCs w:val="20"/>
              </w:rPr>
              <w:t xml:space="preserve">- Lender in a securities lending  </w:t>
            </w:r>
          </w:p>
          <w:p w:rsidR="00890556" w:rsidRPr="002A5A6A" w:rsidRDefault="00890556" w:rsidP="002A5A6A">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Pr="002A5A6A">
              <w:rPr>
                <w:rFonts w:ascii="Times New Roman" w:hAnsi="Times New Roman" w:cs="Times New Roman"/>
                <w:sz w:val="20"/>
                <w:szCs w:val="20"/>
              </w:rPr>
              <w:t>- Borrower in a securities lending</w:t>
            </w:r>
          </w:p>
        </w:tc>
      </w:tr>
      <w:tr w:rsidR="00890556" w:rsidRPr="001334B4" w:rsidTr="00890556">
        <w:trPr>
          <w:trHeight w:val="1649"/>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C0130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(A9)</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Near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 xml:space="preserve">Represents the following amounts: </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Buyer in a repo: amount received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ceded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Lender in a securities lending:  amount received as guarantee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 xml:space="preserve">Borrower in a securities lending: </w:t>
            </w:r>
            <w:r>
              <w:rPr>
                <w:rFonts w:ascii="Times New Roman" w:hAnsi="Times New Roman" w:cs="Times New Roman"/>
                <w:sz w:val="20"/>
                <w:szCs w:val="20"/>
              </w:rPr>
              <w:t xml:space="preserve">amount or </w:t>
            </w:r>
            <w:r w:rsidRPr="002A5A6A">
              <w:rPr>
                <w:rFonts w:ascii="Times New Roman" w:hAnsi="Times New Roman" w:cs="Times New Roman"/>
                <w:sz w:val="20"/>
                <w:szCs w:val="20"/>
              </w:rPr>
              <w:t>market value of the securities received at the contract inception</w:t>
            </w:r>
          </w:p>
        </w:tc>
      </w:tr>
      <w:tr w:rsidR="00890556" w:rsidRPr="001334B4" w:rsidTr="002A5A6A">
        <w:trPr>
          <w:trHeight w:val="204"/>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C0140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This item is only applicable for repos</w:t>
            </w:r>
            <w:r w:rsidRPr="001334B4">
              <w:rPr>
                <w:rFonts w:ascii="Times New Roman" w:hAnsi="Times New Roman" w:cs="Times New Roman"/>
                <w:sz w:val="20"/>
                <w:szCs w:val="20"/>
              </w:rPr>
              <w:t xml:space="preserve"> and r</w:t>
            </w:r>
            <w:r w:rsidRPr="002A5A6A">
              <w:rPr>
                <w:rFonts w:ascii="Times New Roman" w:hAnsi="Times New Roman" w:cs="Times New Roman"/>
                <w:sz w:val="20"/>
                <w:szCs w:val="20"/>
              </w:rPr>
              <w:t xml:space="preserve">epresents the following amounts: </w:t>
            </w:r>
          </w:p>
          <w:p w:rsidR="00890556" w:rsidRPr="002A5A6A" w:rsidRDefault="00890556" w:rsidP="002A5A6A">
            <w:pPr>
              <w:pStyle w:val="ListParagraph"/>
              <w:numPr>
                <w:ilvl w:val="0"/>
                <w:numId w:val="1"/>
              </w:numPr>
              <w:spacing w:line="276" w:lineRule="auto"/>
              <w:rPr>
                <w:rFonts w:ascii="Times New Roman" w:hAnsi="Times New Roman" w:cs="Times New Roman"/>
                <w:sz w:val="20"/>
                <w:szCs w:val="20"/>
              </w:rPr>
            </w:pPr>
            <w:r w:rsidRPr="002A5A6A">
              <w:rPr>
                <w:rFonts w:ascii="Times New Roman" w:hAnsi="Times New Roman" w:cs="Times New Roman"/>
                <w:sz w:val="20"/>
                <w:szCs w:val="20"/>
              </w:rPr>
              <w:t>Buyer in a repo: amount ceded at the contract maturity</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received at the contract maturity</w:t>
            </w:r>
          </w:p>
        </w:tc>
      </w:tr>
      <w:tr w:rsidR="00890556" w:rsidRPr="001334B4" w:rsidTr="002A5A6A">
        <w:trPr>
          <w:trHeight w:val="64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C0150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(A12)</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Start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ISO 8601 (</w:t>
            </w:r>
            <w:proofErr w:type="spellStart"/>
            <w:r w:rsidRPr="002A5A6A">
              <w:rPr>
                <w:rFonts w:ascii="Times New Roman" w:hAnsi="Times New Roman" w:cs="Times New Roman"/>
                <w:sz w:val="20"/>
                <w:szCs w:val="20"/>
              </w:rPr>
              <w:t>yyyy</w:t>
            </w:r>
            <w:proofErr w:type="spellEnd"/>
            <w:r w:rsidRPr="002A5A6A">
              <w:rPr>
                <w:rFonts w:ascii="Times New Roman" w:hAnsi="Times New Roman" w:cs="Times New Roman"/>
                <w:sz w:val="20"/>
                <w:szCs w:val="20"/>
              </w:rPr>
              <w:t>-mm-</w:t>
            </w:r>
            <w:proofErr w:type="spellStart"/>
            <w:r w:rsidRPr="002A5A6A">
              <w:rPr>
                <w:rFonts w:ascii="Times New Roman" w:hAnsi="Times New Roman" w:cs="Times New Roman"/>
                <w:sz w:val="20"/>
                <w:szCs w:val="20"/>
              </w:rPr>
              <w:t>dd</w:t>
            </w:r>
            <w:proofErr w:type="spellEnd"/>
            <w:r w:rsidRPr="002A5A6A">
              <w:rPr>
                <w:rFonts w:ascii="Times New Roman" w:hAnsi="Times New Roman" w:cs="Times New Roman"/>
                <w:sz w:val="20"/>
                <w:szCs w:val="20"/>
              </w:rPr>
              <w:t xml:space="preserve">) code of the contract start date. The contract start date refers to </w:t>
            </w:r>
            <w:ins w:id="71" w:author="Author">
              <w:r w:rsidR="00851E35">
                <w:rPr>
                  <w:rFonts w:ascii="Times New Roman" w:hAnsi="Times New Roman" w:cs="Times New Roman"/>
                  <w:sz w:val="20"/>
                  <w:szCs w:val="20"/>
                </w:rPr>
                <w:t>the date when obligations under the contract come into effect</w:t>
              </w:r>
            </w:ins>
            <w:del w:id="72" w:author="Author">
              <w:r w:rsidRPr="002A5A6A" w:rsidDel="00851E35">
                <w:rPr>
                  <w:rFonts w:ascii="Times New Roman" w:hAnsi="Times New Roman" w:cs="Times New Roman"/>
                  <w:sz w:val="20"/>
                  <w:szCs w:val="20"/>
                </w:rPr>
                <w:delText>the date of inception of the contract</w:delText>
              </w:r>
            </w:del>
            <w:r w:rsidRPr="002A5A6A">
              <w:rPr>
                <w:rFonts w:ascii="Times New Roman" w:hAnsi="Times New Roman" w:cs="Times New Roman"/>
                <w:sz w:val="20"/>
                <w:szCs w:val="20"/>
              </w:rPr>
              <w:t>.</w:t>
            </w:r>
          </w:p>
        </w:tc>
      </w:tr>
      <w:tr w:rsidR="00890556" w:rsidRPr="001334B4" w:rsidTr="00890556">
        <w:trPr>
          <w:trHeight w:val="1883"/>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C0160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(A13)</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Maturity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ISO 8601 (</w:t>
            </w:r>
            <w:proofErr w:type="spellStart"/>
            <w:r w:rsidRPr="002A5A6A">
              <w:rPr>
                <w:rFonts w:ascii="Times New Roman" w:hAnsi="Times New Roman" w:cs="Times New Roman"/>
                <w:sz w:val="20"/>
                <w:szCs w:val="20"/>
              </w:rPr>
              <w:t>yyyy</w:t>
            </w:r>
            <w:proofErr w:type="spellEnd"/>
            <w:r w:rsidRPr="002A5A6A">
              <w:rPr>
                <w:rFonts w:ascii="Times New Roman" w:hAnsi="Times New Roman" w:cs="Times New Roman"/>
                <w:sz w:val="20"/>
                <w:szCs w:val="20"/>
              </w:rPr>
              <w:t>-mm-</w:t>
            </w:r>
            <w:proofErr w:type="spellStart"/>
            <w:r w:rsidRPr="002A5A6A">
              <w:rPr>
                <w:rFonts w:ascii="Times New Roman" w:hAnsi="Times New Roman" w:cs="Times New Roman"/>
                <w:sz w:val="20"/>
                <w:szCs w:val="20"/>
              </w:rPr>
              <w:t>dd</w:t>
            </w:r>
            <w:proofErr w:type="spellEnd"/>
            <w:r w:rsidRPr="002A5A6A">
              <w:rPr>
                <w:rFonts w:ascii="Times New Roman" w:hAnsi="Times New Roman" w:cs="Times New Roman"/>
                <w:sz w:val="20"/>
                <w:szCs w:val="20"/>
              </w:rPr>
              <w:t>) code of the contract closing date. Even if the contract is on an open call basis, there is usually a date when the contract expires. In these cases this date must be reported, if no call occurs before.</w:t>
            </w:r>
            <w:r w:rsidRPr="002A5A6A">
              <w:rPr>
                <w:rFonts w:ascii="Times New Roman" w:hAnsi="Times New Roman" w:cs="Times New Roman"/>
                <w:sz w:val="20"/>
                <w:szCs w:val="20"/>
              </w:rPr>
              <w:br/>
              <w:t>An agreement is considered closed when it has matured, a call occurs or the agreement is cancelled.</w:t>
            </w:r>
            <w:r w:rsidRPr="002A5A6A">
              <w:rPr>
                <w:rFonts w:ascii="Times New Roman" w:hAnsi="Times New Roman" w:cs="Times New Roman"/>
                <w:sz w:val="20"/>
                <w:szCs w:val="20"/>
              </w:rPr>
              <w:br/>
              <w:t>For contracts with no defined maturity date report “9999-12-31”.</w:t>
            </w:r>
          </w:p>
        </w:tc>
      </w:tr>
      <w:tr w:rsidR="00890556" w:rsidRPr="001334B4" w:rsidTr="00890556">
        <w:trPr>
          <w:trHeight w:val="381"/>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C0170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(A14)</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Solvency II Value</w:t>
            </w:r>
          </w:p>
        </w:tc>
        <w:tc>
          <w:tcPr>
            <w:tcW w:w="5873" w:type="dxa"/>
            <w:hideMark/>
          </w:tcPr>
          <w:p w:rsidR="007E7F02" w:rsidRDefault="007E7F02" w:rsidP="007E7F02">
            <w:pPr>
              <w:spacing w:after="200" w:line="276" w:lineRule="auto"/>
              <w:rPr>
                <w:ins w:id="73" w:author="Author"/>
                <w:rFonts w:ascii="Times New Roman" w:hAnsi="Times New Roman" w:cs="Times New Roman"/>
                <w:sz w:val="20"/>
                <w:szCs w:val="20"/>
              </w:rPr>
            </w:pPr>
            <w:ins w:id="74" w:author="Author">
              <w:r w:rsidRPr="005863F0">
                <w:rPr>
                  <w:rFonts w:ascii="Times New Roman" w:hAnsi="Times New Roman" w:cs="Times New Roman"/>
                  <w:sz w:val="20"/>
                  <w:szCs w:val="20"/>
                </w:rPr>
                <w:t>This item is only applicable for</w:t>
              </w:r>
              <w:r>
                <w:rPr>
                  <w:rFonts w:ascii="Times New Roman" w:hAnsi="Times New Roman" w:cs="Times New Roman"/>
                  <w:sz w:val="20"/>
                  <w:szCs w:val="20"/>
                </w:rPr>
                <w:t xml:space="preserve"> contracts that are still open at the reporting date.</w:t>
              </w:r>
            </w:ins>
          </w:p>
          <w:p w:rsidR="00890556" w:rsidRDefault="00890556" w:rsidP="00800BC9">
            <w:pPr>
              <w:spacing w:after="200" w:line="276" w:lineRule="auto"/>
              <w:rPr>
                <w:ins w:id="75" w:author="Author"/>
                <w:rFonts w:ascii="Times New Roman" w:hAnsi="Times New Roman" w:cs="Times New Roman"/>
                <w:sz w:val="20"/>
                <w:szCs w:val="20"/>
              </w:rPr>
            </w:pPr>
            <w:r w:rsidRPr="002A5A6A">
              <w:rPr>
                <w:rFonts w:ascii="Times New Roman" w:hAnsi="Times New Roman" w:cs="Times New Roman"/>
                <w:sz w:val="20"/>
                <w:szCs w:val="20"/>
              </w:rPr>
              <w:t>Value of the repo or securities lending contract, following article 75 of Directive 2009/138/EC rules for valuation of contracts.</w:t>
            </w:r>
          </w:p>
          <w:p w:rsidR="00851E35" w:rsidRPr="002A5A6A" w:rsidRDefault="00851E35" w:rsidP="00800BC9">
            <w:pPr>
              <w:spacing w:after="200" w:line="276" w:lineRule="auto"/>
              <w:rPr>
                <w:rFonts w:ascii="Times New Roman" w:hAnsi="Times New Roman" w:cs="Times New Roman"/>
                <w:sz w:val="20"/>
                <w:szCs w:val="20"/>
              </w:rPr>
            </w:pPr>
            <w:ins w:id="76" w:author="Author">
              <w:r>
                <w:rPr>
                  <w:rFonts w:ascii="Times New Roman" w:hAnsi="Times New Roman" w:cs="Times New Roman"/>
                  <w:sz w:val="20"/>
                  <w:szCs w:val="20"/>
                </w:rPr>
                <w:t>This value can be positive, negative or zero.</w:t>
              </w:r>
            </w:ins>
          </w:p>
        </w:tc>
      </w:tr>
    </w:tbl>
    <w:p w:rsidR="00BB7862" w:rsidRPr="002A5A6A" w:rsidRDefault="00BB7862">
      <w:pPr>
        <w:rPr>
          <w:rFonts w:ascii="Times New Roman" w:hAnsi="Times New Roman" w:cs="Times New Roman"/>
          <w:sz w:val="20"/>
          <w:szCs w:val="20"/>
        </w:rPr>
      </w:pPr>
    </w:p>
    <w:sectPr w:rsidR="00BB7862" w:rsidRPr="002A5A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394A"/>
    <w:rsid w:val="00000F19"/>
    <w:rsid w:val="000054EF"/>
    <w:rsid w:val="000718F1"/>
    <w:rsid w:val="00072A8B"/>
    <w:rsid w:val="00082747"/>
    <w:rsid w:val="00092304"/>
    <w:rsid w:val="000B3BED"/>
    <w:rsid w:val="000E58C4"/>
    <w:rsid w:val="000F182F"/>
    <w:rsid w:val="001050F3"/>
    <w:rsid w:val="00116F62"/>
    <w:rsid w:val="00121DDA"/>
    <w:rsid w:val="001334B4"/>
    <w:rsid w:val="00190073"/>
    <w:rsid w:val="001A7774"/>
    <w:rsid w:val="001B2DB4"/>
    <w:rsid w:val="001C1445"/>
    <w:rsid w:val="001C5972"/>
    <w:rsid w:val="001F303F"/>
    <w:rsid w:val="001F3203"/>
    <w:rsid w:val="00200C70"/>
    <w:rsid w:val="00205928"/>
    <w:rsid w:val="0023328E"/>
    <w:rsid w:val="00241C5E"/>
    <w:rsid w:val="002455D0"/>
    <w:rsid w:val="00245BB0"/>
    <w:rsid w:val="00296E1A"/>
    <w:rsid w:val="002A5A6A"/>
    <w:rsid w:val="002B085E"/>
    <w:rsid w:val="002C4229"/>
    <w:rsid w:val="002C60EA"/>
    <w:rsid w:val="002C726B"/>
    <w:rsid w:val="002F19BB"/>
    <w:rsid w:val="00306584"/>
    <w:rsid w:val="00312FFC"/>
    <w:rsid w:val="00314405"/>
    <w:rsid w:val="00316199"/>
    <w:rsid w:val="003200BE"/>
    <w:rsid w:val="003360F1"/>
    <w:rsid w:val="00347E9B"/>
    <w:rsid w:val="003664EB"/>
    <w:rsid w:val="003B5ABA"/>
    <w:rsid w:val="004020DB"/>
    <w:rsid w:val="0044105C"/>
    <w:rsid w:val="0045773D"/>
    <w:rsid w:val="00461157"/>
    <w:rsid w:val="00461FAE"/>
    <w:rsid w:val="00475719"/>
    <w:rsid w:val="00480F68"/>
    <w:rsid w:val="0048545D"/>
    <w:rsid w:val="004B6DD8"/>
    <w:rsid w:val="00524030"/>
    <w:rsid w:val="005A59D6"/>
    <w:rsid w:val="005B5A51"/>
    <w:rsid w:val="005B698B"/>
    <w:rsid w:val="005F00B2"/>
    <w:rsid w:val="005F794D"/>
    <w:rsid w:val="0060078B"/>
    <w:rsid w:val="00625E62"/>
    <w:rsid w:val="00635AA4"/>
    <w:rsid w:val="00647955"/>
    <w:rsid w:val="00682BB3"/>
    <w:rsid w:val="006866BB"/>
    <w:rsid w:val="00695F15"/>
    <w:rsid w:val="006B5055"/>
    <w:rsid w:val="006F3905"/>
    <w:rsid w:val="00736DE5"/>
    <w:rsid w:val="0078177E"/>
    <w:rsid w:val="00785F6F"/>
    <w:rsid w:val="007B1A8A"/>
    <w:rsid w:val="007C3EAF"/>
    <w:rsid w:val="007C71EA"/>
    <w:rsid w:val="007E7F02"/>
    <w:rsid w:val="007F7F38"/>
    <w:rsid w:val="00800BC9"/>
    <w:rsid w:val="00851E35"/>
    <w:rsid w:val="00890556"/>
    <w:rsid w:val="008A0567"/>
    <w:rsid w:val="008C7403"/>
    <w:rsid w:val="009350D6"/>
    <w:rsid w:val="00950B8E"/>
    <w:rsid w:val="00972472"/>
    <w:rsid w:val="009A7887"/>
    <w:rsid w:val="009B057D"/>
    <w:rsid w:val="009B1526"/>
    <w:rsid w:val="00A16F09"/>
    <w:rsid w:val="00AB3348"/>
    <w:rsid w:val="00AE2A07"/>
    <w:rsid w:val="00AE471C"/>
    <w:rsid w:val="00AF776C"/>
    <w:rsid w:val="00B053A8"/>
    <w:rsid w:val="00B16D9B"/>
    <w:rsid w:val="00B427BB"/>
    <w:rsid w:val="00B47FDC"/>
    <w:rsid w:val="00B52D46"/>
    <w:rsid w:val="00B9793E"/>
    <w:rsid w:val="00BB7862"/>
    <w:rsid w:val="00BE7AA1"/>
    <w:rsid w:val="00C15FB2"/>
    <w:rsid w:val="00C2797F"/>
    <w:rsid w:val="00C50B1D"/>
    <w:rsid w:val="00C712A3"/>
    <w:rsid w:val="00C861EF"/>
    <w:rsid w:val="00CB5BF9"/>
    <w:rsid w:val="00CC0458"/>
    <w:rsid w:val="00CD0B29"/>
    <w:rsid w:val="00CE0D44"/>
    <w:rsid w:val="00CF6A64"/>
    <w:rsid w:val="00D47619"/>
    <w:rsid w:val="00D4786F"/>
    <w:rsid w:val="00DB7DE9"/>
    <w:rsid w:val="00DF060F"/>
    <w:rsid w:val="00E03771"/>
    <w:rsid w:val="00E15063"/>
    <w:rsid w:val="00E324C2"/>
    <w:rsid w:val="00E70617"/>
    <w:rsid w:val="00E84AA0"/>
    <w:rsid w:val="00EA394A"/>
    <w:rsid w:val="00EB7C60"/>
    <w:rsid w:val="00EC5EA0"/>
    <w:rsid w:val="00ED02B9"/>
    <w:rsid w:val="00ED3B04"/>
    <w:rsid w:val="00ED47E4"/>
    <w:rsid w:val="00EF42E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2844494-C1A3-4590-828D-312ACD9609C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1982</Words>
  <Characters>11300</Characters>
  <Application>Microsoft Office Word</Application>
  <DocSecurity>0</DocSecurity>
  <Lines>94</Lines>
  <Paragraphs>26</Paragraphs>
  <ScaleCrop>false</ScaleCrop>
  <Company/>
  <LinksUpToDate>false</LinksUpToDate>
  <CharactersWithSpaces>13256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2015-07-02T20:59:00Z</dcterms:created>
  <dcterms:modified xsi:type="dcterms:W3CDTF">2015-08-21T11:46:00Z</dcterms:modified>
</cp:coreProperties>
</file>